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250EE1F6" w14:textId="77777777" w:rsidTr="00D74AE1">
        <w:trPr>
          <w:trHeight w:hRule="exact" w:val="2948"/>
        </w:trPr>
        <w:tc>
          <w:tcPr>
            <w:tcW w:w="11185" w:type="dxa"/>
          </w:tcPr>
          <w:p w14:paraId="49177C78"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46FF5017" w14:textId="77777777" w:rsidR="008972C3" w:rsidRPr="00F55AD7" w:rsidRDefault="008972C3" w:rsidP="003D2A7A"/>
    <w:p w14:paraId="4BB06543" w14:textId="77777777" w:rsidR="00D74AE1" w:rsidRPr="00F55AD7" w:rsidRDefault="00D74AE1" w:rsidP="003D2A7A"/>
    <w:p w14:paraId="49298C30" w14:textId="77777777" w:rsidR="0093492E" w:rsidRPr="00F55AD7" w:rsidRDefault="002735DD" w:rsidP="00827301">
      <w:pPr>
        <w:pStyle w:val="Documentnumber"/>
      </w:pPr>
      <w:r w:rsidRPr="00493A0D">
        <w:rPr>
          <w:highlight w:val="yellow"/>
        </w:rPr>
        <w:t>G</w:t>
      </w:r>
      <w:r w:rsidR="00161401" w:rsidRPr="00493A0D">
        <w:rPr>
          <w:highlight w:val="yellow"/>
        </w:rPr>
        <w:t>nnnn</w:t>
      </w:r>
      <w:r w:rsidR="0074084C">
        <w:t xml:space="preserve"> </w:t>
      </w:r>
    </w:p>
    <w:p w14:paraId="59F3E6E7" w14:textId="77777777" w:rsidR="00776004" w:rsidRPr="00F55AD7" w:rsidRDefault="00493A0D" w:rsidP="00827301">
      <w:pPr>
        <w:pStyle w:val="Documentname"/>
      </w:pPr>
      <w:commentRangeStart w:id="2"/>
      <w:r>
        <w:t>Cyber security specifics in IALA domain</w:t>
      </w:r>
      <w:r w:rsidR="00D97A07">
        <w:t>S</w:t>
      </w:r>
      <w:commentRangeEnd w:id="2"/>
      <w:r w:rsidR="00692325">
        <w:rPr>
          <w:rStyle w:val="Verwijzingopmerking"/>
          <w:caps w:val="0"/>
          <w:color w:val="auto"/>
        </w:rPr>
        <w:commentReference w:id="2"/>
      </w:r>
    </w:p>
    <w:p w14:paraId="7CEE011C" w14:textId="77777777" w:rsidR="00CF49CC" w:rsidRPr="00D740A5" w:rsidRDefault="00CF49CC" w:rsidP="003D2A7A"/>
    <w:p w14:paraId="51AD7D2A" w14:textId="77777777" w:rsidR="004E0BBB" w:rsidRPr="00F55AD7" w:rsidRDefault="004E0BBB" w:rsidP="003D2A7A"/>
    <w:p w14:paraId="07A7A6FA" w14:textId="77777777" w:rsidR="004E0BBB" w:rsidRPr="00F55AD7" w:rsidRDefault="004E0BBB" w:rsidP="003D2A7A"/>
    <w:p w14:paraId="45BD7BD1" w14:textId="77777777" w:rsidR="004E0BBB" w:rsidRPr="00F55AD7" w:rsidRDefault="004E0BBB" w:rsidP="003D2A7A"/>
    <w:p w14:paraId="1143E735" w14:textId="77777777" w:rsidR="004E0BBB" w:rsidRPr="00F55AD7" w:rsidRDefault="004E0BBB" w:rsidP="003D2A7A"/>
    <w:p w14:paraId="75098D67" w14:textId="77777777" w:rsidR="004E0BBB" w:rsidRPr="00F55AD7" w:rsidRDefault="004E0BBB" w:rsidP="003D2A7A"/>
    <w:p w14:paraId="0A82AE9E" w14:textId="77777777" w:rsidR="004E0BBB" w:rsidRDefault="004E0BBB" w:rsidP="003D2A7A"/>
    <w:p w14:paraId="5271A329" w14:textId="77777777" w:rsidR="00A87080" w:rsidRDefault="00A87080" w:rsidP="003D2A7A"/>
    <w:p w14:paraId="6C8D4BD6" w14:textId="77777777" w:rsidR="00A87080" w:rsidRDefault="00A87080" w:rsidP="003D2A7A"/>
    <w:p w14:paraId="03A338D2" w14:textId="77777777" w:rsidR="00A87080" w:rsidRDefault="00593EFC" w:rsidP="00593EFC">
      <w:pPr>
        <w:tabs>
          <w:tab w:val="left" w:pos="6240"/>
        </w:tabs>
      </w:pPr>
      <w:r>
        <w:tab/>
      </w:r>
    </w:p>
    <w:p w14:paraId="27C78F4E" w14:textId="77777777" w:rsidR="00A87080" w:rsidRDefault="00A87080" w:rsidP="003D2A7A"/>
    <w:p w14:paraId="2DD173F6" w14:textId="77777777" w:rsidR="00A87080" w:rsidRDefault="00A87080" w:rsidP="003D2A7A"/>
    <w:p w14:paraId="575A68ED" w14:textId="77777777" w:rsidR="00A87080" w:rsidRDefault="00A87080" w:rsidP="003D2A7A"/>
    <w:p w14:paraId="42782DA8" w14:textId="77777777" w:rsidR="00A87080" w:rsidRDefault="00A87080" w:rsidP="003D2A7A"/>
    <w:p w14:paraId="177C4C8B" w14:textId="77777777" w:rsidR="00A87080" w:rsidRDefault="00A87080" w:rsidP="003D2A7A"/>
    <w:p w14:paraId="1691210D" w14:textId="77777777" w:rsidR="00A87080" w:rsidRDefault="00A87080" w:rsidP="003D2A7A"/>
    <w:p w14:paraId="58ADBE2C" w14:textId="77777777" w:rsidR="00A87080" w:rsidRDefault="00A87080" w:rsidP="003D2A7A"/>
    <w:p w14:paraId="1C657EA5" w14:textId="77777777" w:rsidR="00A87080" w:rsidRPr="00F55AD7" w:rsidRDefault="00A87080" w:rsidP="003D2A7A"/>
    <w:p w14:paraId="7CB83F8D" w14:textId="77777777" w:rsidR="004E0BBB" w:rsidRPr="00F55AD7" w:rsidRDefault="004E0BBB" w:rsidP="003D2A7A"/>
    <w:p w14:paraId="436B0C98" w14:textId="77777777" w:rsidR="004E0BBB" w:rsidRPr="00F55AD7" w:rsidRDefault="004E0BBB" w:rsidP="003D2A7A"/>
    <w:p w14:paraId="7CCEED2B" w14:textId="77777777" w:rsidR="000E0EC6" w:rsidRDefault="000E0EC6" w:rsidP="003D2A7A"/>
    <w:p w14:paraId="296D958A" w14:textId="77777777" w:rsidR="00925B39" w:rsidRDefault="00925B39" w:rsidP="003D2A7A"/>
    <w:p w14:paraId="6C0E9FFA" w14:textId="77777777" w:rsidR="004E0BBB" w:rsidRPr="00F55AD7" w:rsidRDefault="002735DD" w:rsidP="004E0BBB">
      <w:pPr>
        <w:pStyle w:val="Editionnumber"/>
      </w:pPr>
      <w:r>
        <w:t xml:space="preserve">Edition </w:t>
      </w:r>
      <w:proofErr w:type="spellStart"/>
      <w:r w:rsidRPr="00493A0D">
        <w:rPr>
          <w:highlight w:val="yellow"/>
        </w:rPr>
        <w:t>x.x</w:t>
      </w:r>
      <w:proofErr w:type="spellEnd"/>
    </w:p>
    <w:p w14:paraId="081C39A7" w14:textId="77777777" w:rsidR="004E0BBB" w:rsidRDefault="002735DD" w:rsidP="00827301">
      <w:pPr>
        <w:pStyle w:val="Documentdate"/>
      </w:pPr>
      <w:r w:rsidRPr="00493A0D">
        <w:rPr>
          <w:highlight w:val="yellow"/>
        </w:rPr>
        <w:t>Date (of approval by Council)</w:t>
      </w:r>
    </w:p>
    <w:p w14:paraId="3DDC6AA6" w14:textId="77777777" w:rsidR="00BC27F6" w:rsidRDefault="00BC27F6" w:rsidP="00A87080"/>
    <w:p w14:paraId="4BF437DF" w14:textId="77777777" w:rsidR="000E0EC6" w:rsidRPr="00F55AD7" w:rsidRDefault="00F404B9" w:rsidP="00F404B9">
      <w:pPr>
        <w:pStyle w:val="MRN"/>
        <w:sectPr w:rsidR="000E0EC6" w:rsidRPr="00F55AD7" w:rsidSect="00F85647">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7" w:right="1276" w:bottom="2495" w:left="1276" w:header="567" w:footer="758" w:gutter="0"/>
          <w:cols w:space="708"/>
          <w:docGrid w:linePitch="360"/>
        </w:sectPr>
      </w:pPr>
      <w:proofErr w:type="spellStart"/>
      <w:r w:rsidRPr="00493A0D">
        <w:rPr>
          <w:highlight w:val="yellow"/>
        </w:rPr>
        <w:t>urn:mrn:iala:pub:gnnnn</w:t>
      </w:r>
      <w:proofErr w:type="spellEnd"/>
    </w:p>
    <w:p w14:paraId="7310507B" w14:textId="77777777" w:rsidR="00914E26" w:rsidRPr="00F55AD7" w:rsidRDefault="00914E26" w:rsidP="00914E26">
      <w:pPr>
        <w:pStyle w:val="Platteteks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3203E998" w14:textId="77777777" w:rsidTr="00F404B9">
        <w:tc>
          <w:tcPr>
            <w:tcW w:w="1908" w:type="dxa"/>
          </w:tcPr>
          <w:p w14:paraId="53EC8328" w14:textId="77777777" w:rsidR="00914E26" w:rsidRPr="00F55AD7" w:rsidRDefault="00914E26" w:rsidP="005D3920">
            <w:pPr>
              <w:pStyle w:val="Documentrevisiontabletitle"/>
            </w:pPr>
            <w:r w:rsidRPr="00F55AD7">
              <w:t>Date</w:t>
            </w:r>
          </w:p>
        </w:tc>
        <w:tc>
          <w:tcPr>
            <w:tcW w:w="6025" w:type="dxa"/>
          </w:tcPr>
          <w:p w14:paraId="337074C4" w14:textId="77777777" w:rsidR="00914E26" w:rsidRPr="00F55AD7" w:rsidRDefault="00F404B9" w:rsidP="005D3920">
            <w:pPr>
              <w:pStyle w:val="Documentrevisiontabletitle"/>
            </w:pPr>
            <w:r>
              <w:t>Details</w:t>
            </w:r>
          </w:p>
        </w:tc>
        <w:tc>
          <w:tcPr>
            <w:tcW w:w="2552" w:type="dxa"/>
          </w:tcPr>
          <w:p w14:paraId="7C3C57DE" w14:textId="77777777" w:rsidR="00914E26" w:rsidRPr="00F55AD7" w:rsidRDefault="00F404B9" w:rsidP="005D3920">
            <w:pPr>
              <w:pStyle w:val="Documentrevisiontabletitle"/>
            </w:pPr>
            <w:r>
              <w:t>Approval</w:t>
            </w:r>
          </w:p>
        </w:tc>
      </w:tr>
      <w:tr w:rsidR="005E4659" w:rsidRPr="00F55AD7" w14:paraId="3DC873D9" w14:textId="77777777" w:rsidTr="00F404B9">
        <w:trPr>
          <w:trHeight w:val="851"/>
        </w:trPr>
        <w:tc>
          <w:tcPr>
            <w:tcW w:w="1908" w:type="dxa"/>
            <w:vAlign w:val="center"/>
          </w:tcPr>
          <w:p w14:paraId="5B252F21" w14:textId="77777777" w:rsidR="00914E26" w:rsidRPr="00CB7D0F" w:rsidRDefault="00494A96" w:rsidP="00CB7D0F">
            <w:pPr>
              <w:pStyle w:val="Tabletext"/>
            </w:pPr>
            <w:r>
              <w:t>March 2022</w:t>
            </w:r>
          </w:p>
        </w:tc>
        <w:tc>
          <w:tcPr>
            <w:tcW w:w="6025" w:type="dxa"/>
            <w:vAlign w:val="center"/>
          </w:tcPr>
          <w:p w14:paraId="3C8DE6B2" w14:textId="77777777" w:rsidR="00914E26" w:rsidRPr="00CB7D0F" w:rsidRDefault="009A651C" w:rsidP="00CB7D0F">
            <w:pPr>
              <w:pStyle w:val="Tabletext"/>
            </w:pPr>
            <w:r>
              <w:t>First draft – joint task group on cybersecurity (ARM15 TG1.2.6)</w:t>
            </w:r>
          </w:p>
        </w:tc>
        <w:tc>
          <w:tcPr>
            <w:tcW w:w="2552" w:type="dxa"/>
            <w:vAlign w:val="center"/>
          </w:tcPr>
          <w:p w14:paraId="2AD80F1C" w14:textId="77777777" w:rsidR="00914E26" w:rsidRPr="00CB7D0F" w:rsidRDefault="00914E26" w:rsidP="00CB7D0F">
            <w:pPr>
              <w:pStyle w:val="Tabletext"/>
            </w:pPr>
          </w:p>
        </w:tc>
      </w:tr>
      <w:tr w:rsidR="005E4659" w:rsidRPr="00F55AD7" w14:paraId="0A60DB2C" w14:textId="77777777" w:rsidTr="00F404B9">
        <w:trPr>
          <w:trHeight w:val="851"/>
        </w:trPr>
        <w:tc>
          <w:tcPr>
            <w:tcW w:w="1908" w:type="dxa"/>
            <w:vAlign w:val="center"/>
          </w:tcPr>
          <w:p w14:paraId="4E111B08" w14:textId="2DFA5C8A" w:rsidR="00914E26" w:rsidRPr="00CB7D0F" w:rsidRDefault="00DD1D5F" w:rsidP="00CB7D0F">
            <w:pPr>
              <w:pStyle w:val="Tabletext"/>
            </w:pPr>
            <w:ins w:id="11" w:author="Martijn Ebben" w:date="2022-10-25T13:37:00Z">
              <w:r>
                <w:t>October 2022</w:t>
              </w:r>
            </w:ins>
          </w:p>
        </w:tc>
        <w:tc>
          <w:tcPr>
            <w:tcW w:w="6025" w:type="dxa"/>
            <w:vAlign w:val="center"/>
          </w:tcPr>
          <w:p w14:paraId="3D4EA560" w14:textId="77777777" w:rsidR="00914E26" w:rsidRDefault="00DD1D5F" w:rsidP="00CB7D0F">
            <w:pPr>
              <w:pStyle w:val="Tabletext"/>
              <w:rPr>
                <w:ins w:id="12" w:author="Martijn Ebben" w:date="2022-10-25T13:37:00Z"/>
              </w:rPr>
            </w:pPr>
            <w:ins w:id="13" w:author="Martijn Ebben" w:date="2022-10-25T13:37:00Z">
              <w:r>
                <w:t>Included input from ENG</w:t>
              </w:r>
            </w:ins>
          </w:p>
          <w:p w14:paraId="0146DB86" w14:textId="4D6DE064" w:rsidR="00DD1D5F" w:rsidRPr="00CB7D0F" w:rsidRDefault="00DD1D5F" w:rsidP="00CB7D0F">
            <w:pPr>
              <w:pStyle w:val="Tabletext"/>
            </w:pPr>
            <w:ins w:id="14" w:author="Martijn Ebben" w:date="2022-10-25T13:37:00Z">
              <w:r>
                <w:t xml:space="preserve">Amended on VTS-specific </w:t>
              </w:r>
            </w:ins>
            <w:ins w:id="15" w:author="Martijn Ebben" w:date="2022-10-25T13:38:00Z">
              <w:r>
                <w:t>c</w:t>
              </w:r>
            </w:ins>
            <w:ins w:id="16" w:author="Martijn Ebben" w:date="2022-10-25T13:37:00Z">
              <w:r>
                <w:t>yber risks</w:t>
              </w:r>
            </w:ins>
          </w:p>
        </w:tc>
        <w:tc>
          <w:tcPr>
            <w:tcW w:w="2552" w:type="dxa"/>
            <w:vAlign w:val="center"/>
          </w:tcPr>
          <w:p w14:paraId="16606073" w14:textId="77777777" w:rsidR="00914E26" w:rsidRPr="00CB7D0F" w:rsidRDefault="00914E26" w:rsidP="00CB7D0F">
            <w:pPr>
              <w:pStyle w:val="Tabletext"/>
            </w:pPr>
          </w:p>
        </w:tc>
      </w:tr>
      <w:tr w:rsidR="005E4659" w:rsidRPr="00F55AD7" w14:paraId="058714A1" w14:textId="77777777" w:rsidTr="00F404B9">
        <w:trPr>
          <w:trHeight w:val="851"/>
        </w:trPr>
        <w:tc>
          <w:tcPr>
            <w:tcW w:w="1908" w:type="dxa"/>
            <w:vAlign w:val="center"/>
          </w:tcPr>
          <w:p w14:paraId="40C4D939" w14:textId="77777777" w:rsidR="00914E26" w:rsidRPr="00CB7D0F" w:rsidRDefault="00914E26" w:rsidP="00CB7D0F">
            <w:pPr>
              <w:pStyle w:val="Tabletext"/>
            </w:pPr>
          </w:p>
        </w:tc>
        <w:tc>
          <w:tcPr>
            <w:tcW w:w="6025" w:type="dxa"/>
            <w:vAlign w:val="center"/>
          </w:tcPr>
          <w:p w14:paraId="5ACE44AC" w14:textId="77777777" w:rsidR="00914E26" w:rsidRPr="00CB7D0F" w:rsidRDefault="00914E26" w:rsidP="00CB7D0F">
            <w:pPr>
              <w:pStyle w:val="Tabletext"/>
            </w:pPr>
          </w:p>
        </w:tc>
        <w:tc>
          <w:tcPr>
            <w:tcW w:w="2552" w:type="dxa"/>
            <w:vAlign w:val="center"/>
          </w:tcPr>
          <w:p w14:paraId="362D5E4A" w14:textId="77777777" w:rsidR="00914E26" w:rsidRPr="00CB7D0F" w:rsidRDefault="00914E26" w:rsidP="00CB7D0F">
            <w:pPr>
              <w:pStyle w:val="Tabletext"/>
            </w:pPr>
          </w:p>
        </w:tc>
      </w:tr>
      <w:tr w:rsidR="005E4659" w:rsidRPr="00F55AD7" w14:paraId="4FCABC67" w14:textId="77777777" w:rsidTr="00F404B9">
        <w:trPr>
          <w:trHeight w:val="851"/>
        </w:trPr>
        <w:tc>
          <w:tcPr>
            <w:tcW w:w="1908" w:type="dxa"/>
            <w:vAlign w:val="center"/>
          </w:tcPr>
          <w:p w14:paraId="2A2F0C80" w14:textId="77777777" w:rsidR="00914E26" w:rsidRPr="00CB7D0F" w:rsidRDefault="00914E26" w:rsidP="00CB7D0F">
            <w:pPr>
              <w:pStyle w:val="Tabletext"/>
            </w:pPr>
          </w:p>
        </w:tc>
        <w:tc>
          <w:tcPr>
            <w:tcW w:w="6025" w:type="dxa"/>
            <w:vAlign w:val="center"/>
          </w:tcPr>
          <w:p w14:paraId="69FF6430" w14:textId="77777777" w:rsidR="00914E26" w:rsidRPr="00CB7D0F" w:rsidRDefault="00914E26" w:rsidP="00CB7D0F">
            <w:pPr>
              <w:pStyle w:val="Tabletext"/>
            </w:pPr>
          </w:p>
        </w:tc>
        <w:tc>
          <w:tcPr>
            <w:tcW w:w="2552" w:type="dxa"/>
            <w:vAlign w:val="center"/>
          </w:tcPr>
          <w:p w14:paraId="05B36F8A" w14:textId="77777777" w:rsidR="00914E26" w:rsidRPr="00CB7D0F" w:rsidRDefault="00914E26" w:rsidP="00CB7D0F">
            <w:pPr>
              <w:pStyle w:val="Tabletext"/>
            </w:pPr>
          </w:p>
        </w:tc>
      </w:tr>
      <w:tr w:rsidR="005E4659" w:rsidRPr="00F55AD7" w14:paraId="06540470" w14:textId="77777777" w:rsidTr="00F404B9">
        <w:trPr>
          <w:trHeight w:val="851"/>
        </w:trPr>
        <w:tc>
          <w:tcPr>
            <w:tcW w:w="1908" w:type="dxa"/>
            <w:vAlign w:val="center"/>
          </w:tcPr>
          <w:p w14:paraId="2FAA88E5" w14:textId="77777777" w:rsidR="00914E26" w:rsidRPr="00CB7D0F" w:rsidRDefault="00914E26" w:rsidP="00CB7D0F">
            <w:pPr>
              <w:pStyle w:val="Tabletext"/>
            </w:pPr>
          </w:p>
        </w:tc>
        <w:tc>
          <w:tcPr>
            <w:tcW w:w="6025" w:type="dxa"/>
            <w:vAlign w:val="center"/>
          </w:tcPr>
          <w:p w14:paraId="3C528BFD" w14:textId="77777777" w:rsidR="00914E26" w:rsidRPr="00CB7D0F" w:rsidRDefault="00914E26" w:rsidP="00CB7D0F">
            <w:pPr>
              <w:pStyle w:val="Tabletext"/>
            </w:pPr>
          </w:p>
        </w:tc>
        <w:tc>
          <w:tcPr>
            <w:tcW w:w="2552" w:type="dxa"/>
            <w:vAlign w:val="center"/>
          </w:tcPr>
          <w:p w14:paraId="45D137BC" w14:textId="77777777" w:rsidR="00914E26" w:rsidRPr="00CB7D0F" w:rsidRDefault="00914E26" w:rsidP="00CB7D0F">
            <w:pPr>
              <w:pStyle w:val="Tabletext"/>
            </w:pPr>
          </w:p>
        </w:tc>
      </w:tr>
      <w:tr w:rsidR="005E4659" w:rsidRPr="00F55AD7" w14:paraId="38E35582" w14:textId="77777777" w:rsidTr="00F404B9">
        <w:trPr>
          <w:trHeight w:val="851"/>
        </w:trPr>
        <w:tc>
          <w:tcPr>
            <w:tcW w:w="1908" w:type="dxa"/>
            <w:vAlign w:val="center"/>
          </w:tcPr>
          <w:p w14:paraId="603AE7B2" w14:textId="77777777" w:rsidR="00914E26" w:rsidRPr="00CB7D0F" w:rsidRDefault="00914E26" w:rsidP="00CB7D0F">
            <w:pPr>
              <w:pStyle w:val="Tabletext"/>
            </w:pPr>
          </w:p>
        </w:tc>
        <w:tc>
          <w:tcPr>
            <w:tcW w:w="6025" w:type="dxa"/>
            <w:vAlign w:val="center"/>
          </w:tcPr>
          <w:p w14:paraId="4ED77B8B" w14:textId="77777777" w:rsidR="00914E26" w:rsidRPr="00CB7D0F" w:rsidRDefault="00914E26" w:rsidP="00CB7D0F">
            <w:pPr>
              <w:pStyle w:val="Tabletext"/>
            </w:pPr>
          </w:p>
        </w:tc>
        <w:tc>
          <w:tcPr>
            <w:tcW w:w="2552" w:type="dxa"/>
            <w:vAlign w:val="center"/>
          </w:tcPr>
          <w:p w14:paraId="3BAB6235" w14:textId="77777777" w:rsidR="00914E26" w:rsidRPr="00CB7D0F" w:rsidRDefault="00914E26" w:rsidP="00CB7D0F">
            <w:pPr>
              <w:pStyle w:val="Tabletext"/>
            </w:pPr>
          </w:p>
        </w:tc>
      </w:tr>
      <w:tr w:rsidR="005E4659" w:rsidRPr="00F55AD7" w14:paraId="1BF7828B" w14:textId="77777777" w:rsidTr="00F404B9">
        <w:trPr>
          <w:trHeight w:val="851"/>
        </w:trPr>
        <w:tc>
          <w:tcPr>
            <w:tcW w:w="1908" w:type="dxa"/>
            <w:vAlign w:val="center"/>
          </w:tcPr>
          <w:p w14:paraId="0454364B" w14:textId="77777777" w:rsidR="00914E26" w:rsidRPr="00CB7D0F" w:rsidRDefault="00914E26" w:rsidP="00CB7D0F">
            <w:pPr>
              <w:pStyle w:val="Tabletext"/>
            </w:pPr>
          </w:p>
        </w:tc>
        <w:tc>
          <w:tcPr>
            <w:tcW w:w="6025" w:type="dxa"/>
            <w:vAlign w:val="center"/>
          </w:tcPr>
          <w:p w14:paraId="2DB39B76" w14:textId="77777777" w:rsidR="00914E26" w:rsidRPr="00CB7D0F" w:rsidRDefault="00914E26" w:rsidP="00CB7D0F">
            <w:pPr>
              <w:pStyle w:val="Tabletext"/>
            </w:pPr>
          </w:p>
        </w:tc>
        <w:tc>
          <w:tcPr>
            <w:tcW w:w="2552" w:type="dxa"/>
            <w:vAlign w:val="center"/>
          </w:tcPr>
          <w:p w14:paraId="5E5FCAE4" w14:textId="77777777" w:rsidR="00914E26" w:rsidRPr="00CB7D0F" w:rsidRDefault="00914E26" w:rsidP="00CB7D0F">
            <w:pPr>
              <w:pStyle w:val="Tabletext"/>
            </w:pPr>
          </w:p>
        </w:tc>
      </w:tr>
    </w:tbl>
    <w:p w14:paraId="0157CFB0" w14:textId="77777777" w:rsidR="00914E26" w:rsidRPr="00F55AD7" w:rsidRDefault="00914E26" w:rsidP="00D74AE1"/>
    <w:p w14:paraId="20C74777" w14:textId="77777777" w:rsidR="005E4659" w:rsidRPr="00F55AD7" w:rsidRDefault="005E4659" w:rsidP="008069C5">
      <w:pPr>
        <w:pStyle w:val="Platteteks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098A68D8" w14:textId="486EA377" w:rsidR="00A71456" w:rsidRDefault="000C2857">
      <w:pPr>
        <w:pStyle w:val="Inhopg1"/>
        <w:rPr>
          <w:rFonts w:eastAsiaTheme="minorEastAsia"/>
          <w:b w:val="0"/>
          <w:caps w:val="0"/>
          <w:color w:val="auto"/>
          <w:lang w:val="nl-NL" w:eastAsia="nl-N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A71456" w:rsidRPr="003F1548">
        <w:t>1.</w:t>
      </w:r>
      <w:r w:rsidR="00A71456">
        <w:rPr>
          <w:rFonts w:eastAsiaTheme="minorEastAsia"/>
          <w:b w:val="0"/>
          <w:caps w:val="0"/>
          <w:color w:val="auto"/>
          <w:lang w:val="nl-NL" w:eastAsia="nl-NL"/>
        </w:rPr>
        <w:tab/>
      </w:r>
      <w:r w:rsidR="00A71456">
        <w:t>Introduction</w:t>
      </w:r>
      <w:r w:rsidR="00A71456">
        <w:tab/>
      </w:r>
      <w:r w:rsidR="00A71456">
        <w:fldChar w:fldCharType="begin"/>
      </w:r>
      <w:r w:rsidR="00A71456">
        <w:instrText xml:space="preserve"> PAGEREF _Toc146192115 \h </w:instrText>
      </w:r>
      <w:r w:rsidR="00A71456">
        <w:fldChar w:fldCharType="separate"/>
      </w:r>
      <w:r w:rsidR="00A71456">
        <w:t>4</w:t>
      </w:r>
      <w:r w:rsidR="00A71456">
        <w:fldChar w:fldCharType="end"/>
      </w:r>
    </w:p>
    <w:p w14:paraId="1DE4E111" w14:textId="61048D93" w:rsidR="00A71456" w:rsidRDefault="00A71456">
      <w:pPr>
        <w:pStyle w:val="Inhopg1"/>
        <w:rPr>
          <w:rFonts w:eastAsiaTheme="minorEastAsia"/>
          <w:b w:val="0"/>
          <w:caps w:val="0"/>
          <w:color w:val="auto"/>
          <w:lang w:val="nl-NL" w:eastAsia="nl-NL"/>
        </w:rPr>
      </w:pPr>
      <w:r w:rsidRPr="003F1548">
        <w:rPr>
          <w:highlight w:val="yellow"/>
        </w:rPr>
        <w:t>2.</w:t>
      </w:r>
      <w:r>
        <w:rPr>
          <w:rFonts w:eastAsiaTheme="minorEastAsia"/>
          <w:b w:val="0"/>
          <w:caps w:val="0"/>
          <w:color w:val="auto"/>
          <w:lang w:val="nl-NL" w:eastAsia="nl-NL"/>
        </w:rPr>
        <w:tab/>
      </w:r>
      <w:r w:rsidRPr="003F1548">
        <w:rPr>
          <w:highlight w:val="yellow"/>
        </w:rPr>
        <w:t>Purpose and scope of this document</w:t>
      </w:r>
      <w:r>
        <w:tab/>
      </w:r>
      <w:r>
        <w:fldChar w:fldCharType="begin"/>
      </w:r>
      <w:r>
        <w:instrText xml:space="preserve"> PAGEREF _Toc146192116 \h </w:instrText>
      </w:r>
      <w:r>
        <w:fldChar w:fldCharType="separate"/>
      </w:r>
      <w:r>
        <w:t>4</w:t>
      </w:r>
      <w:r>
        <w:fldChar w:fldCharType="end"/>
      </w:r>
    </w:p>
    <w:p w14:paraId="709AFE4C" w14:textId="261A6555" w:rsidR="00A71456" w:rsidRDefault="00A71456">
      <w:pPr>
        <w:pStyle w:val="Inhopg1"/>
        <w:rPr>
          <w:rFonts w:eastAsiaTheme="minorEastAsia"/>
          <w:b w:val="0"/>
          <w:caps w:val="0"/>
          <w:color w:val="auto"/>
          <w:lang w:val="nl-NL" w:eastAsia="nl-NL"/>
        </w:rPr>
      </w:pPr>
      <w:r w:rsidRPr="003F1548">
        <w:t>3.</w:t>
      </w:r>
      <w:r>
        <w:rPr>
          <w:rFonts w:eastAsiaTheme="minorEastAsia"/>
          <w:b w:val="0"/>
          <w:caps w:val="0"/>
          <w:color w:val="auto"/>
          <w:lang w:val="nl-NL" w:eastAsia="nl-NL"/>
        </w:rPr>
        <w:tab/>
      </w:r>
      <w:r>
        <w:t>available standards and guidance</w:t>
      </w:r>
      <w:r>
        <w:tab/>
      </w:r>
      <w:r>
        <w:fldChar w:fldCharType="begin"/>
      </w:r>
      <w:r>
        <w:instrText xml:space="preserve"> PAGEREF _Toc146192117 \h </w:instrText>
      </w:r>
      <w:r>
        <w:fldChar w:fldCharType="separate"/>
      </w:r>
      <w:r>
        <w:t>4</w:t>
      </w:r>
      <w:r>
        <w:fldChar w:fldCharType="end"/>
      </w:r>
    </w:p>
    <w:p w14:paraId="051AA180" w14:textId="623D961E" w:rsidR="00A71456" w:rsidRDefault="00A71456">
      <w:pPr>
        <w:pStyle w:val="Inhopg2"/>
        <w:rPr>
          <w:rFonts w:eastAsiaTheme="minorEastAsia"/>
          <w:color w:val="auto"/>
          <w:lang w:val="nl-NL" w:eastAsia="nl-NL"/>
        </w:rPr>
      </w:pPr>
      <w:r w:rsidRPr="003F1548">
        <w:t>3.1.</w:t>
      </w:r>
      <w:r>
        <w:rPr>
          <w:rFonts w:eastAsiaTheme="minorEastAsia"/>
          <w:color w:val="auto"/>
          <w:lang w:val="nl-NL" w:eastAsia="nl-NL"/>
        </w:rPr>
        <w:tab/>
      </w:r>
      <w:r>
        <w:t>Generic / IT</w:t>
      </w:r>
      <w:r>
        <w:tab/>
      </w:r>
      <w:r>
        <w:fldChar w:fldCharType="begin"/>
      </w:r>
      <w:r>
        <w:instrText xml:space="preserve"> PAGEREF _Toc146192118 \h </w:instrText>
      </w:r>
      <w:r>
        <w:fldChar w:fldCharType="separate"/>
      </w:r>
      <w:r>
        <w:t>4</w:t>
      </w:r>
      <w:r>
        <w:fldChar w:fldCharType="end"/>
      </w:r>
    </w:p>
    <w:p w14:paraId="69B25096" w14:textId="6AD2587F" w:rsidR="00A71456" w:rsidRDefault="00A71456">
      <w:pPr>
        <w:pStyle w:val="Inhopg2"/>
        <w:rPr>
          <w:rFonts w:eastAsiaTheme="minorEastAsia"/>
          <w:color w:val="auto"/>
          <w:lang w:val="nl-NL" w:eastAsia="nl-NL"/>
        </w:rPr>
      </w:pPr>
      <w:r w:rsidRPr="003F1548">
        <w:t>3.2.</w:t>
      </w:r>
      <w:r>
        <w:rPr>
          <w:rFonts w:eastAsiaTheme="minorEastAsia"/>
          <w:color w:val="auto"/>
          <w:lang w:val="nl-NL" w:eastAsia="nl-NL"/>
        </w:rPr>
        <w:tab/>
      </w:r>
      <w:r>
        <w:t>Operational technology (OT)</w:t>
      </w:r>
      <w:r>
        <w:tab/>
      </w:r>
      <w:r>
        <w:fldChar w:fldCharType="begin"/>
      </w:r>
      <w:r>
        <w:instrText xml:space="preserve"> PAGEREF _Toc146192119 \h </w:instrText>
      </w:r>
      <w:r>
        <w:fldChar w:fldCharType="separate"/>
      </w:r>
      <w:r>
        <w:t>4</w:t>
      </w:r>
      <w:r>
        <w:fldChar w:fldCharType="end"/>
      </w:r>
    </w:p>
    <w:p w14:paraId="78CA8752" w14:textId="1B271C39" w:rsidR="00A71456" w:rsidRDefault="00A71456">
      <w:pPr>
        <w:pStyle w:val="Inhopg2"/>
        <w:rPr>
          <w:rFonts w:eastAsiaTheme="minorEastAsia"/>
          <w:color w:val="auto"/>
          <w:lang w:val="nl-NL" w:eastAsia="nl-NL"/>
        </w:rPr>
      </w:pPr>
      <w:r w:rsidRPr="003F1548">
        <w:t>3.3.</w:t>
      </w:r>
      <w:r>
        <w:rPr>
          <w:rFonts w:eastAsiaTheme="minorEastAsia"/>
          <w:color w:val="auto"/>
          <w:lang w:val="nl-NL" w:eastAsia="nl-NL"/>
        </w:rPr>
        <w:tab/>
      </w:r>
      <w:r>
        <w:t>for the maritime domain</w:t>
      </w:r>
      <w:r>
        <w:tab/>
      </w:r>
      <w:r>
        <w:fldChar w:fldCharType="begin"/>
      </w:r>
      <w:r>
        <w:instrText xml:space="preserve"> PAGEREF _Toc146192120 \h </w:instrText>
      </w:r>
      <w:r>
        <w:fldChar w:fldCharType="separate"/>
      </w:r>
      <w:r>
        <w:t>4</w:t>
      </w:r>
      <w:r>
        <w:fldChar w:fldCharType="end"/>
      </w:r>
    </w:p>
    <w:p w14:paraId="0CB64629" w14:textId="6D2E5B3F" w:rsidR="00A71456" w:rsidRDefault="00A71456">
      <w:pPr>
        <w:pStyle w:val="Inhopg1"/>
        <w:rPr>
          <w:rFonts w:eastAsiaTheme="minorEastAsia"/>
          <w:b w:val="0"/>
          <w:caps w:val="0"/>
          <w:color w:val="auto"/>
          <w:lang w:val="nl-NL" w:eastAsia="nl-NL"/>
        </w:rPr>
      </w:pPr>
      <w:r w:rsidRPr="003F1548">
        <w:t>4.</w:t>
      </w:r>
      <w:r>
        <w:rPr>
          <w:rFonts w:eastAsiaTheme="minorEastAsia"/>
          <w:b w:val="0"/>
          <w:caps w:val="0"/>
          <w:color w:val="auto"/>
          <w:lang w:val="nl-NL" w:eastAsia="nl-NL"/>
        </w:rPr>
        <w:tab/>
      </w:r>
      <w:r>
        <w:t>Considerations for ATON</w:t>
      </w:r>
      <w:r>
        <w:tab/>
      </w:r>
      <w:r>
        <w:fldChar w:fldCharType="begin"/>
      </w:r>
      <w:r>
        <w:instrText xml:space="preserve"> PAGEREF _Toc146192121 \h </w:instrText>
      </w:r>
      <w:r>
        <w:fldChar w:fldCharType="separate"/>
      </w:r>
      <w:r>
        <w:t>5</w:t>
      </w:r>
      <w:r>
        <w:fldChar w:fldCharType="end"/>
      </w:r>
    </w:p>
    <w:p w14:paraId="47AE3FA0" w14:textId="5EF3A2F9" w:rsidR="00A71456" w:rsidRDefault="00A71456">
      <w:pPr>
        <w:pStyle w:val="Inhopg1"/>
        <w:rPr>
          <w:rFonts w:eastAsiaTheme="minorEastAsia"/>
          <w:b w:val="0"/>
          <w:caps w:val="0"/>
          <w:color w:val="auto"/>
          <w:lang w:val="nl-NL" w:eastAsia="nl-NL"/>
        </w:rPr>
      </w:pPr>
      <w:r w:rsidRPr="003F1548">
        <w:t>5.</w:t>
      </w:r>
      <w:r>
        <w:rPr>
          <w:rFonts w:eastAsiaTheme="minorEastAsia"/>
          <w:b w:val="0"/>
          <w:caps w:val="0"/>
          <w:color w:val="auto"/>
          <w:lang w:val="nl-NL" w:eastAsia="nl-NL"/>
        </w:rPr>
        <w:tab/>
      </w:r>
      <w:r>
        <w:t>Considerations for Maritime services in the context of e-navigation</w:t>
      </w:r>
      <w:r>
        <w:tab/>
      </w:r>
      <w:r>
        <w:fldChar w:fldCharType="begin"/>
      </w:r>
      <w:r>
        <w:instrText xml:space="preserve"> PAGEREF _Toc146192122 \h </w:instrText>
      </w:r>
      <w:r>
        <w:fldChar w:fldCharType="separate"/>
      </w:r>
      <w:r>
        <w:t>6</w:t>
      </w:r>
      <w:r>
        <w:fldChar w:fldCharType="end"/>
      </w:r>
    </w:p>
    <w:p w14:paraId="02CBC7D4" w14:textId="71B75A03" w:rsidR="00A71456" w:rsidRDefault="00A71456">
      <w:pPr>
        <w:pStyle w:val="Inhopg2"/>
        <w:rPr>
          <w:rFonts w:eastAsiaTheme="minorEastAsia"/>
          <w:color w:val="auto"/>
          <w:lang w:val="nl-NL" w:eastAsia="nl-NL"/>
        </w:rPr>
      </w:pPr>
      <w:r w:rsidRPr="003F1548">
        <w:t>5.1.</w:t>
      </w:r>
      <w:r>
        <w:rPr>
          <w:rFonts w:eastAsiaTheme="minorEastAsia"/>
          <w:color w:val="auto"/>
          <w:lang w:val="nl-NL" w:eastAsia="nl-NL"/>
        </w:rPr>
        <w:tab/>
      </w:r>
      <w:r>
        <w:t>MS-specific documents to consider:</w:t>
      </w:r>
      <w:r>
        <w:tab/>
      </w:r>
      <w:r>
        <w:fldChar w:fldCharType="begin"/>
      </w:r>
      <w:r>
        <w:instrText xml:space="preserve"> PAGEREF _Toc146192123 \h </w:instrText>
      </w:r>
      <w:r>
        <w:fldChar w:fldCharType="separate"/>
      </w:r>
      <w:r>
        <w:t>6</w:t>
      </w:r>
      <w:r>
        <w:fldChar w:fldCharType="end"/>
      </w:r>
    </w:p>
    <w:p w14:paraId="5EBDB64D" w14:textId="2CFC6DC9" w:rsidR="00A71456" w:rsidRDefault="00A71456">
      <w:pPr>
        <w:pStyle w:val="Inhopg2"/>
        <w:rPr>
          <w:rFonts w:eastAsiaTheme="minorEastAsia"/>
          <w:color w:val="auto"/>
          <w:lang w:val="nl-NL" w:eastAsia="nl-NL"/>
        </w:rPr>
      </w:pPr>
      <w:r w:rsidRPr="003F1548">
        <w:t>5.2.</w:t>
      </w:r>
      <w:r>
        <w:rPr>
          <w:rFonts w:eastAsiaTheme="minorEastAsia"/>
          <w:color w:val="auto"/>
          <w:lang w:val="nl-NL" w:eastAsia="nl-NL"/>
        </w:rPr>
        <w:tab/>
      </w:r>
      <w:r>
        <w:t>Potential Gaps:</w:t>
      </w:r>
      <w:r>
        <w:tab/>
      </w:r>
      <w:r>
        <w:fldChar w:fldCharType="begin"/>
      </w:r>
      <w:r>
        <w:instrText xml:space="preserve"> PAGEREF _Toc146192124 \h </w:instrText>
      </w:r>
      <w:r>
        <w:fldChar w:fldCharType="separate"/>
      </w:r>
      <w:r>
        <w:t>7</w:t>
      </w:r>
      <w:r>
        <w:fldChar w:fldCharType="end"/>
      </w:r>
    </w:p>
    <w:p w14:paraId="2F07A136" w14:textId="0AF66512" w:rsidR="00A71456" w:rsidRDefault="00A71456">
      <w:pPr>
        <w:pStyle w:val="Inhopg1"/>
        <w:rPr>
          <w:rFonts w:eastAsiaTheme="minorEastAsia"/>
          <w:b w:val="0"/>
          <w:caps w:val="0"/>
          <w:color w:val="auto"/>
          <w:lang w:val="nl-NL" w:eastAsia="nl-NL"/>
        </w:rPr>
      </w:pPr>
      <w:r w:rsidRPr="003F1548">
        <w:t>6.</w:t>
      </w:r>
      <w:r>
        <w:rPr>
          <w:rFonts w:eastAsiaTheme="minorEastAsia"/>
          <w:b w:val="0"/>
          <w:caps w:val="0"/>
          <w:color w:val="auto"/>
          <w:lang w:val="nl-NL" w:eastAsia="nl-NL"/>
        </w:rPr>
        <w:tab/>
      </w:r>
      <w:r>
        <w:t>Considerations for VTS</w:t>
      </w:r>
      <w:r>
        <w:tab/>
      </w:r>
      <w:r>
        <w:fldChar w:fldCharType="begin"/>
      </w:r>
      <w:r>
        <w:instrText xml:space="preserve"> PAGEREF _Toc146192125 \h </w:instrText>
      </w:r>
      <w:r>
        <w:fldChar w:fldCharType="separate"/>
      </w:r>
      <w:r>
        <w:t>7</w:t>
      </w:r>
      <w:r>
        <w:fldChar w:fldCharType="end"/>
      </w:r>
    </w:p>
    <w:p w14:paraId="52C05B0D" w14:textId="41F94E51" w:rsidR="00A71456" w:rsidRDefault="00A71456">
      <w:pPr>
        <w:pStyle w:val="Inhopg2"/>
        <w:rPr>
          <w:rFonts w:eastAsiaTheme="minorEastAsia"/>
          <w:color w:val="auto"/>
          <w:lang w:val="nl-NL" w:eastAsia="nl-NL"/>
        </w:rPr>
      </w:pPr>
      <w:r w:rsidRPr="003F1548">
        <w:t>6.1.</w:t>
      </w:r>
      <w:r>
        <w:rPr>
          <w:rFonts w:eastAsiaTheme="minorEastAsia"/>
          <w:color w:val="auto"/>
          <w:lang w:val="nl-NL" w:eastAsia="nl-NL"/>
        </w:rPr>
        <w:tab/>
      </w:r>
      <w:r>
        <w:t>Sensors</w:t>
      </w:r>
      <w:r>
        <w:tab/>
      </w:r>
      <w:r>
        <w:fldChar w:fldCharType="begin"/>
      </w:r>
      <w:r>
        <w:instrText xml:space="preserve"> PAGEREF _Toc146192126 \h </w:instrText>
      </w:r>
      <w:r>
        <w:fldChar w:fldCharType="separate"/>
      </w:r>
      <w:r>
        <w:t>7</w:t>
      </w:r>
      <w:r>
        <w:fldChar w:fldCharType="end"/>
      </w:r>
    </w:p>
    <w:p w14:paraId="3871D1AC" w14:textId="2DAEE4B6" w:rsidR="00A71456" w:rsidRDefault="00A71456">
      <w:pPr>
        <w:pStyle w:val="Inhopg2"/>
        <w:rPr>
          <w:rFonts w:eastAsiaTheme="minorEastAsia"/>
          <w:color w:val="auto"/>
          <w:lang w:val="nl-NL" w:eastAsia="nl-NL"/>
        </w:rPr>
      </w:pPr>
      <w:r w:rsidRPr="003F1548">
        <w:t>6.2.</w:t>
      </w:r>
      <w:r>
        <w:rPr>
          <w:rFonts w:eastAsiaTheme="minorEastAsia"/>
          <w:color w:val="auto"/>
          <w:lang w:val="nl-NL" w:eastAsia="nl-NL"/>
        </w:rPr>
        <w:tab/>
      </w:r>
      <w:r>
        <w:t>Presentation</w:t>
      </w:r>
      <w:r>
        <w:tab/>
      </w:r>
      <w:r>
        <w:fldChar w:fldCharType="begin"/>
      </w:r>
      <w:r>
        <w:instrText xml:space="preserve"> PAGEREF _Toc146192127 \h </w:instrText>
      </w:r>
      <w:r>
        <w:fldChar w:fldCharType="separate"/>
      </w:r>
      <w:r>
        <w:t>8</w:t>
      </w:r>
      <w:r>
        <w:fldChar w:fldCharType="end"/>
      </w:r>
    </w:p>
    <w:p w14:paraId="0185860F" w14:textId="67861D5E" w:rsidR="00A71456" w:rsidRDefault="00A71456">
      <w:pPr>
        <w:pStyle w:val="Inhopg2"/>
        <w:rPr>
          <w:rFonts w:eastAsiaTheme="minorEastAsia"/>
          <w:color w:val="auto"/>
          <w:lang w:val="nl-NL" w:eastAsia="nl-NL"/>
        </w:rPr>
      </w:pPr>
      <w:r w:rsidRPr="003F1548">
        <w:t>6.3.</w:t>
      </w:r>
      <w:r>
        <w:rPr>
          <w:rFonts w:eastAsiaTheme="minorEastAsia"/>
          <w:color w:val="auto"/>
          <w:lang w:val="nl-NL" w:eastAsia="nl-NL"/>
        </w:rPr>
        <w:tab/>
      </w:r>
      <w:r>
        <w:t>Communication</w:t>
      </w:r>
      <w:r>
        <w:tab/>
      </w:r>
      <w:r>
        <w:fldChar w:fldCharType="begin"/>
      </w:r>
      <w:r>
        <w:instrText xml:space="preserve"> PAGEREF _Toc146192128 \h </w:instrText>
      </w:r>
      <w:r>
        <w:fldChar w:fldCharType="separate"/>
      </w:r>
      <w:r>
        <w:t>9</w:t>
      </w:r>
      <w:r>
        <w:fldChar w:fldCharType="end"/>
      </w:r>
    </w:p>
    <w:p w14:paraId="7A74A75E" w14:textId="55CDBC7A" w:rsidR="00A71456" w:rsidRDefault="00A71456">
      <w:pPr>
        <w:pStyle w:val="Inhopg2"/>
        <w:rPr>
          <w:rFonts w:eastAsiaTheme="minorEastAsia"/>
          <w:color w:val="auto"/>
          <w:lang w:val="nl-NL" w:eastAsia="nl-NL"/>
        </w:rPr>
      </w:pPr>
      <w:r w:rsidRPr="003F1548">
        <w:t>6.4.</w:t>
      </w:r>
      <w:r>
        <w:rPr>
          <w:rFonts w:eastAsiaTheme="minorEastAsia"/>
          <w:color w:val="auto"/>
          <w:lang w:val="nl-NL" w:eastAsia="nl-NL"/>
        </w:rPr>
        <w:tab/>
      </w:r>
      <w:r>
        <w:t>Generic guidance FOR VTS</w:t>
      </w:r>
      <w:r>
        <w:tab/>
      </w:r>
      <w:r>
        <w:fldChar w:fldCharType="begin"/>
      </w:r>
      <w:r>
        <w:instrText xml:space="preserve"> PAGEREF _Toc146192129 \h </w:instrText>
      </w:r>
      <w:r>
        <w:fldChar w:fldCharType="separate"/>
      </w:r>
      <w:r>
        <w:t>10</w:t>
      </w:r>
      <w:r>
        <w:fldChar w:fldCharType="end"/>
      </w:r>
    </w:p>
    <w:p w14:paraId="6845AAA6" w14:textId="4A57A61B" w:rsidR="00A71456" w:rsidRDefault="00A71456">
      <w:pPr>
        <w:pStyle w:val="Inhopg2"/>
        <w:rPr>
          <w:rFonts w:eastAsiaTheme="minorEastAsia"/>
          <w:color w:val="auto"/>
          <w:lang w:val="nl-NL" w:eastAsia="nl-NL"/>
        </w:rPr>
      </w:pPr>
      <w:r w:rsidRPr="003F1548">
        <w:t>6.5.</w:t>
      </w:r>
      <w:r>
        <w:rPr>
          <w:rFonts w:eastAsiaTheme="minorEastAsia"/>
          <w:color w:val="auto"/>
          <w:lang w:val="nl-NL" w:eastAsia="nl-NL"/>
        </w:rPr>
        <w:tab/>
      </w:r>
      <w:r>
        <w:t>VTS-specific documents</w:t>
      </w:r>
      <w:r>
        <w:tab/>
      </w:r>
      <w:r>
        <w:fldChar w:fldCharType="begin"/>
      </w:r>
      <w:r>
        <w:instrText xml:space="preserve"> PAGEREF _Toc146192130 \h </w:instrText>
      </w:r>
      <w:r>
        <w:fldChar w:fldCharType="separate"/>
      </w:r>
      <w:r>
        <w:t>10</w:t>
      </w:r>
      <w:r>
        <w:fldChar w:fldCharType="end"/>
      </w:r>
    </w:p>
    <w:p w14:paraId="53B07E17" w14:textId="2A6DA954" w:rsidR="00A71456" w:rsidRDefault="00A71456">
      <w:pPr>
        <w:pStyle w:val="Inhopg2"/>
        <w:rPr>
          <w:rFonts w:eastAsiaTheme="minorEastAsia"/>
          <w:color w:val="auto"/>
          <w:lang w:val="nl-NL" w:eastAsia="nl-NL"/>
        </w:rPr>
      </w:pPr>
      <w:r w:rsidRPr="003F1548">
        <w:t>6.6.</w:t>
      </w:r>
      <w:r>
        <w:rPr>
          <w:rFonts w:eastAsiaTheme="minorEastAsia"/>
          <w:color w:val="auto"/>
          <w:lang w:val="nl-NL" w:eastAsia="nl-NL"/>
        </w:rPr>
        <w:tab/>
      </w:r>
      <w:r>
        <w:t>Potential gaps</w:t>
      </w:r>
      <w:r>
        <w:tab/>
      </w:r>
      <w:r>
        <w:fldChar w:fldCharType="begin"/>
      </w:r>
      <w:r>
        <w:instrText xml:space="preserve"> PAGEREF _Toc146192131 \h </w:instrText>
      </w:r>
      <w:r>
        <w:fldChar w:fldCharType="separate"/>
      </w:r>
      <w:r>
        <w:t>11</w:t>
      </w:r>
      <w:r>
        <w:fldChar w:fldCharType="end"/>
      </w:r>
    </w:p>
    <w:p w14:paraId="34E225C0" w14:textId="4D3598D0" w:rsidR="00A71456" w:rsidRDefault="00A71456">
      <w:pPr>
        <w:pStyle w:val="Inhopg1"/>
        <w:rPr>
          <w:rFonts w:eastAsiaTheme="minorEastAsia"/>
          <w:b w:val="0"/>
          <w:caps w:val="0"/>
          <w:color w:val="auto"/>
          <w:lang w:val="nl-NL" w:eastAsia="nl-NL"/>
        </w:rPr>
      </w:pPr>
      <w:r w:rsidRPr="003F1548">
        <w:t>7.</w:t>
      </w:r>
      <w:r>
        <w:rPr>
          <w:rFonts w:eastAsiaTheme="minorEastAsia"/>
          <w:b w:val="0"/>
          <w:caps w:val="0"/>
          <w:color w:val="auto"/>
          <w:lang w:val="nl-NL" w:eastAsia="nl-NL"/>
        </w:rPr>
        <w:tab/>
      </w:r>
      <w:r>
        <w:t>Considerations for PNT</w:t>
      </w:r>
      <w:r>
        <w:tab/>
      </w:r>
      <w:r>
        <w:fldChar w:fldCharType="begin"/>
      </w:r>
      <w:r>
        <w:instrText xml:space="preserve"> PAGEREF _Toc146192132 \h </w:instrText>
      </w:r>
      <w:r>
        <w:fldChar w:fldCharType="separate"/>
      </w:r>
      <w:r>
        <w:t>11</w:t>
      </w:r>
      <w:r>
        <w:fldChar w:fldCharType="end"/>
      </w:r>
    </w:p>
    <w:p w14:paraId="62CF1814" w14:textId="4CD0C335" w:rsidR="00A71456" w:rsidRDefault="00A71456">
      <w:pPr>
        <w:pStyle w:val="Inhopg2"/>
        <w:rPr>
          <w:rFonts w:eastAsiaTheme="minorEastAsia"/>
          <w:color w:val="auto"/>
          <w:lang w:val="nl-NL" w:eastAsia="nl-NL"/>
        </w:rPr>
      </w:pPr>
      <w:r w:rsidRPr="003F1548">
        <w:t>7.1.</w:t>
      </w:r>
      <w:r>
        <w:rPr>
          <w:rFonts w:eastAsiaTheme="minorEastAsia"/>
          <w:color w:val="auto"/>
          <w:lang w:val="nl-NL" w:eastAsia="nl-NL"/>
        </w:rPr>
        <w:tab/>
      </w:r>
      <w:r>
        <w:t>PNT-specific documents to consider:</w:t>
      </w:r>
      <w:r>
        <w:tab/>
      </w:r>
      <w:r>
        <w:fldChar w:fldCharType="begin"/>
      </w:r>
      <w:r>
        <w:instrText xml:space="preserve"> PAGEREF _Toc146192133 \h </w:instrText>
      </w:r>
      <w:r>
        <w:fldChar w:fldCharType="separate"/>
      </w:r>
      <w:r>
        <w:t>12</w:t>
      </w:r>
      <w:r>
        <w:fldChar w:fldCharType="end"/>
      </w:r>
    </w:p>
    <w:p w14:paraId="3DDBB598" w14:textId="0A14A7F2" w:rsidR="00A71456" w:rsidRDefault="00A71456">
      <w:pPr>
        <w:pStyle w:val="Inhopg2"/>
        <w:rPr>
          <w:rFonts w:eastAsiaTheme="minorEastAsia"/>
          <w:color w:val="auto"/>
          <w:lang w:val="nl-NL" w:eastAsia="nl-NL"/>
        </w:rPr>
      </w:pPr>
      <w:r w:rsidRPr="003F1548">
        <w:t>7.2.</w:t>
      </w:r>
      <w:r>
        <w:rPr>
          <w:rFonts w:eastAsiaTheme="minorEastAsia"/>
          <w:color w:val="auto"/>
          <w:lang w:val="nl-NL" w:eastAsia="nl-NL"/>
        </w:rPr>
        <w:tab/>
      </w:r>
      <w:r>
        <w:t>Potential Gaps:</w:t>
      </w:r>
      <w:r>
        <w:tab/>
      </w:r>
      <w:r>
        <w:fldChar w:fldCharType="begin"/>
      </w:r>
      <w:r>
        <w:instrText xml:space="preserve"> PAGEREF _Toc146192134 \h </w:instrText>
      </w:r>
      <w:r>
        <w:fldChar w:fldCharType="separate"/>
      </w:r>
      <w:r>
        <w:t>12</w:t>
      </w:r>
      <w:r>
        <w:fldChar w:fldCharType="end"/>
      </w:r>
    </w:p>
    <w:p w14:paraId="30D26B80" w14:textId="557FFD53" w:rsidR="00A71456" w:rsidRDefault="00A71456">
      <w:pPr>
        <w:pStyle w:val="Inhopg1"/>
        <w:rPr>
          <w:rFonts w:eastAsiaTheme="minorEastAsia"/>
          <w:b w:val="0"/>
          <w:caps w:val="0"/>
          <w:color w:val="auto"/>
          <w:lang w:val="nl-NL" w:eastAsia="nl-NL"/>
        </w:rPr>
      </w:pPr>
      <w:r w:rsidRPr="003F1548">
        <w:t>8.</w:t>
      </w:r>
      <w:r>
        <w:rPr>
          <w:rFonts w:eastAsiaTheme="minorEastAsia"/>
          <w:b w:val="0"/>
          <w:caps w:val="0"/>
          <w:color w:val="auto"/>
          <w:lang w:val="nl-NL" w:eastAsia="nl-NL"/>
        </w:rPr>
        <w:tab/>
      </w:r>
      <w:r>
        <w:t>Further reading</w:t>
      </w:r>
      <w:r>
        <w:tab/>
      </w:r>
      <w:r>
        <w:fldChar w:fldCharType="begin"/>
      </w:r>
      <w:r>
        <w:instrText xml:space="preserve"> PAGEREF _Toc146192135 \h </w:instrText>
      </w:r>
      <w:r>
        <w:fldChar w:fldCharType="separate"/>
      </w:r>
      <w:r>
        <w:t>13</w:t>
      </w:r>
      <w:r>
        <w:fldChar w:fldCharType="end"/>
      </w:r>
    </w:p>
    <w:p w14:paraId="1372DAD4" w14:textId="651BCB3F" w:rsidR="00A71456" w:rsidRDefault="00A71456">
      <w:pPr>
        <w:pStyle w:val="Inhopg1"/>
        <w:rPr>
          <w:rFonts w:eastAsiaTheme="minorEastAsia"/>
          <w:b w:val="0"/>
          <w:caps w:val="0"/>
          <w:color w:val="auto"/>
          <w:lang w:val="nl-NL" w:eastAsia="nl-NL"/>
        </w:rPr>
      </w:pPr>
      <w:r w:rsidRPr="003F1548">
        <w:t>9.</w:t>
      </w:r>
      <w:r>
        <w:rPr>
          <w:rFonts w:eastAsiaTheme="minorEastAsia"/>
          <w:b w:val="0"/>
          <w:caps w:val="0"/>
          <w:color w:val="auto"/>
          <w:lang w:val="nl-NL" w:eastAsia="nl-NL"/>
        </w:rPr>
        <w:tab/>
      </w:r>
      <w:r>
        <w:t>Index</w:t>
      </w:r>
      <w:r>
        <w:tab/>
      </w:r>
      <w:r>
        <w:fldChar w:fldCharType="begin"/>
      </w:r>
      <w:r>
        <w:instrText xml:space="preserve"> PAGEREF _Toc146192136 \h </w:instrText>
      </w:r>
      <w:r>
        <w:fldChar w:fldCharType="separate"/>
      </w:r>
      <w:r>
        <w:t>14</w:t>
      </w:r>
      <w:r>
        <w:fldChar w:fldCharType="end"/>
      </w:r>
    </w:p>
    <w:p w14:paraId="06790422" w14:textId="77777777" w:rsidR="00642025" w:rsidRPr="00A71456" w:rsidRDefault="000C2857" w:rsidP="00CB7D0F">
      <w:pPr>
        <w:pStyle w:val="Plattetekst"/>
        <w:rPr>
          <w:lang w:val="en-US"/>
        </w:rPr>
      </w:pPr>
      <w:r>
        <w:rPr>
          <w:rFonts w:eastAsia="Times New Roman" w:cs="Times New Roman"/>
          <w:b/>
          <w:noProof/>
          <w:color w:val="00558C" w:themeColor="accent1"/>
          <w:szCs w:val="20"/>
        </w:rPr>
        <w:fldChar w:fldCharType="end"/>
      </w:r>
    </w:p>
    <w:p w14:paraId="6BA04645" w14:textId="77777777" w:rsidR="0078486B" w:rsidRPr="00A71456" w:rsidRDefault="002F265A" w:rsidP="00C9558A">
      <w:pPr>
        <w:pStyle w:val="ListofFigures"/>
        <w:rPr>
          <w:lang w:val="nl-NL"/>
        </w:rPr>
      </w:pPr>
      <w:r w:rsidRPr="00A71456">
        <w:rPr>
          <w:lang w:val="nl-NL"/>
        </w:rPr>
        <w:t xml:space="preserve">List of </w:t>
      </w:r>
      <w:proofErr w:type="spellStart"/>
      <w:r w:rsidRPr="00A71456">
        <w:rPr>
          <w:lang w:val="nl-NL"/>
        </w:rPr>
        <w:t>Tables</w:t>
      </w:r>
      <w:proofErr w:type="spellEnd"/>
      <w:r w:rsidR="00176BB8" w:rsidRPr="00A71456">
        <w:rPr>
          <w:lang w:val="nl-NL"/>
        </w:rPr>
        <w:t xml:space="preserve"> </w:t>
      </w:r>
    </w:p>
    <w:p w14:paraId="7EB4AE90" w14:textId="77777777" w:rsidR="00161325" w:rsidRPr="00BD0FFB" w:rsidRDefault="0080602A" w:rsidP="00CB7D0F">
      <w:pPr>
        <w:pStyle w:val="Plattetekst"/>
        <w:rPr>
          <w:lang w:val="nl-NL"/>
        </w:rPr>
      </w:pPr>
      <w:r>
        <w:fldChar w:fldCharType="begin"/>
      </w:r>
      <w:r w:rsidRPr="00BD0FFB">
        <w:rPr>
          <w:lang w:val="nl-NL"/>
        </w:rPr>
        <w:instrText xml:space="preserve"> TOC \t "Table caption,1" \c "Figure" </w:instrText>
      </w:r>
      <w:r>
        <w:fldChar w:fldCharType="separate"/>
      </w:r>
      <w:r w:rsidR="00BD0FFB">
        <w:rPr>
          <w:b/>
          <w:bCs/>
          <w:noProof/>
          <w:lang w:val="nl-NL"/>
        </w:rPr>
        <w:t>Geen gegevens voor lijst met afbeeldingen gevonden.</w:t>
      </w:r>
      <w:r>
        <w:rPr>
          <w:i/>
          <w:color w:val="00558C"/>
        </w:rPr>
        <w:fldChar w:fldCharType="end"/>
      </w:r>
    </w:p>
    <w:p w14:paraId="7499C0EC" w14:textId="77777777" w:rsidR="00994D97" w:rsidRPr="00A71456" w:rsidRDefault="00994D97" w:rsidP="00C9558A">
      <w:pPr>
        <w:pStyle w:val="ListofFigures"/>
        <w:rPr>
          <w:lang w:val="nl-NL"/>
        </w:rPr>
      </w:pPr>
      <w:r w:rsidRPr="00A71456">
        <w:rPr>
          <w:lang w:val="nl-NL"/>
        </w:rPr>
        <w:t xml:space="preserve">List of </w:t>
      </w:r>
      <w:proofErr w:type="spellStart"/>
      <w:r w:rsidRPr="00A71456">
        <w:rPr>
          <w:lang w:val="nl-NL"/>
        </w:rPr>
        <w:t>Figures</w:t>
      </w:r>
      <w:proofErr w:type="spellEnd"/>
    </w:p>
    <w:p w14:paraId="498B0C41" w14:textId="77777777" w:rsidR="005E4659" w:rsidRPr="00BD0FFB" w:rsidRDefault="00923B4D" w:rsidP="00CB7D0F">
      <w:pPr>
        <w:pStyle w:val="Plattetekst"/>
        <w:rPr>
          <w:lang w:val="nl-NL"/>
        </w:rPr>
      </w:pPr>
      <w:r w:rsidRPr="00F55AD7">
        <w:rPr>
          <w:i/>
          <w:color w:val="00558C"/>
        </w:rPr>
        <w:fldChar w:fldCharType="begin"/>
      </w:r>
      <w:r w:rsidRPr="00BD0FFB">
        <w:rPr>
          <w:lang w:val="nl-NL"/>
        </w:rPr>
        <w:instrText xml:space="preserve"> TOC \t "Figure caption" \c </w:instrText>
      </w:r>
      <w:r w:rsidRPr="00F55AD7">
        <w:rPr>
          <w:i/>
          <w:color w:val="00558C"/>
        </w:rPr>
        <w:fldChar w:fldCharType="separate"/>
      </w:r>
      <w:r w:rsidR="00BD0FFB">
        <w:rPr>
          <w:b/>
          <w:bCs/>
          <w:i/>
          <w:noProof/>
          <w:color w:val="00558C"/>
          <w:lang w:val="nl-NL"/>
        </w:rPr>
        <w:t>Geen gegevens voor lijst met afbeeldingen gevonden.</w:t>
      </w:r>
      <w:r w:rsidRPr="00F55AD7">
        <w:fldChar w:fldCharType="end"/>
      </w:r>
    </w:p>
    <w:p w14:paraId="7661F074" w14:textId="77777777" w:rsidR="00176BB8" w:rsidRPr="00BD0FFB" w:rsidRDefault="00176BB8" w:rsidP="002E560E">
      <w:pPr>
        <w:pStyle w:val="Lijstmetafbeeldingen"/>
        <w:rPr>
          <w:lang w:val="nl-NL"/>
        </w:rPr>
      </w:pPr>
    </w:p>
    <w:p w14:paraId="26527FFD" w14:textId="77777777" w:rsidR="00790277" w:rsidRPr="00BD0FFB" w:rsidRDefault="00790277" w:rsidP="00462095">
      <w:pPr>
        <w:pStyle w:val="Plattetekst"/>
        <w:rPr>
          <w:lang w:val="nl-NL"/>
        </w:rPr>
        <w:sectPr w:rsidR="00790277" w:rsidRPr="00BD0FFB"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p>
    <w:p w14:paraId="4604CB7A" w14:textId="77777777" w:rsidR="004944C8" w:rsidRPr="00F55AD7" w:rsidRDefault="00E346AA" w:rsidP="00983287">
      <w:pPr>
        <w:pStyle w:val="Kop1"/>
      </w:pPr>
      <w:bookmarkStart w:id="17" w:name="_Toc146192115"/>
      <w:r>
        <w:lastRenderedPageBreak/>
        <w:t>Introduction</w:t>
      </w:r>
      <w:bookmarkEnd w:id="17"/>
    </w:p>
    <w:p w14:paraId="40FED47F" w14:textId="77777777" w:rsidR="003A6A32" w:rsidRDefault="003A6A32" w:rsidP="003A6A32">
      <w:pPr>
        <w:pStyle w:val="Heading1separationline"/>
      </w:pPr>
    </w:p>
    <w:p w14:paraId="0B2AE96D" w14:textId="62559CBF" w:rsidR="00E808AD" w:rsidRDefault="00550051" w:rsidP="00BA1C02">
      <w:pPr>
        <w:pStyle w:val="Plattetekst"/>
      </w:pPr>
      <w:bookmarkStart w:id="18" w:name="_Hlk59195931"/>
      <w:r>
        <w:t xml:space="preserve">Cyber security is a relevant topic for </w:t>
      </w:r>
      <w:r w:rsidR="000E511D">
        <w:t xml:space="preserve">all </w:t>
      </w:r>
      <w:r w:rsidR="00033C50">
        <w:t>uses</w:t>
      </w:r>
      <w:r w:rsidR="000E511D">
        <w:t xml:space="preserve"> of digital technology, not only within IALA but </w:t>
      </w:r>
      <w:r w:rsidR="00033C50">
        <w:t>everywhere around us.</w:t>
      </w:r>
      <w:r>
        <w:t xml:space="preserve"> </w:t>
      </w:r>
      <w:r w:rsidR="00033C50">
        <w:t xml:space="preserve">It </w:t>
      </w:r>
      <w:r w:rsidR="006E5AE9">
        <w:t>cannot be considered as</w:t>
      </w:r>
      <w:r w:rsidR="00033C50">
        <w:t xml:space="preserve"> an add-on </w:t>
      </w:r>
      <w:r w:rsidR="006E5AE9">
        <w:t>function</w:t>
      </w:r>
      <w:r w:rsidR="00D259A3">
        <w:t xml:space="preserve">, nor can it be handled separately from </w:t>
      </w:r>
      <w:r w:rsidR="00652200">
        <w:t xml:space="preserve">any </w:t>
      </w:r>
      <w:r w:rsidR="0008687B">
        <w:t xml:space="preserve">work on </w:t>
      </w:r>
      <w:r w:rsidR="00B04CF5">
        <w:t xml:space="preserve">digital </w:t>
      </w:r>
      <w:r w:rsidR="006E5AE9">
        <w:t>systems</w:t>
      </w:r>
      <w:r w:rsidR="00B04CF5">
        <w:t xml:space="preserve">; it should be incorporated in </w:t>
      </w:r>
      <w:r w:rsidR="008C273A">
        <w:t>all</w:t>
      </w:r>
      <w:r w:rsidR="00B04CF5">
        <w:t xml:space="preserve"> </w:t>
      </w:r>
      <w:r w:rsidR="008C273A">
        <w:t>technology</w:t>
      </w:r>
      <w:r w:rsidR="00C50FFB">
        <w:t>, process and</w:t>
      </w:r>
      <w:r w:rsidR="00023E08">
        <w:t xml:space="preserve"> human</w:t>
      </w:r>
      <w:r w:rsidR="00C50FFB">
        <w:t xml:space="preserve"> behaviour</w:t>
      </w:r>
      <w:r w:rsidR="00023E08">
        <w:t>.</w:t>
      </w:r>
    </w:p>
    <w:p w14:paraId="0849B38C" w14:textId="2D8E15F9" w:rsidR="00F654FF" w:rsidRDefault="00E808AD" w:rsidP="00BA1C02">
      <w:pPr>
        <w:pStyle w:val="Plattetekst"/>
      </w:pPr>
      <w:r>
        <w:t xml:space="preserve">Because of the broad spectrum of cyber security, many </w:t>
      </w:r>
      <w:r w:rsidR="00B27E9E">
        <w:t xml:space="preserve">industry </w:t>
      </w:r>
      <w:r w:rsidR="00352283">
        <w:t xml:space="preserve">standards and best practices are available </w:t>
      </w:r>
      <w:r w:rsidR="007A3389">
        <w:t xml:space="preserve">to address </w:t>
      </w:r>
      <w:r w:rsidR="00681A4C">
        <w:t xml:space="preserve">technical </w:t>
      </w:r>
      <w:r w:rsidR="006E5AE9">
        <w:t xml:space="preserve">vulnerabilities, provide guidance on </w:t>
      </w:r>
      <w:r w:rsidR="00E4395E">
        <w:t>processes and</w:t>
      </w:r>
      <w:r w:rsidR="006E5AE9">
        <w:t xml:space="preserve"> raise</w:t>
      </w:r>
      <w:r w:rsidR="00E4395E">
        <w:t xml:space="preserve"> awareness</w:t>
      </w:r>
      <w:r w:rsidR="006E5AE9">
        <w:t xml:space="preserve"> of these issues across</w:t>
      </w:r>
      <w:r w:rsidR="00E4395E">
        <w:t xml:space="preserve"> the IALA domains</w:t>
      </w:r>
      <w:r w:rsidR="00642CC8">
        <w:t>, including</w:t>
      </w:r>
      <w:r w:rsidR="00E4395E">
        <w:t xml:space="preserve"> Maritime Services in the Context of e-Navigation.</w:t>
      </w:r>
    </w:p>
    <w:p w14:paraId="0E79B723" w14:textId="3F55D529" w:rsidR="00F654FF" w:rsidRDefault="00034001" w:rsidP="00BA1C02">
      <w:pPr>
        <w:pStyle w:val="Plattetekst"/>
      </w:pPr>
      <w:r>
        <w:t>There are, however, specifics within these domains that are no</w:t>
      </w:r>
      <w:r w:rsidR="00681A4C">
        <w:t xml:space="preserve">t </w:t>
      </w:r>
      <w:r w:rsidR="00430A76">
        <w:t xml:space="preserve">covered by existing standards or </w:t>
      </w:r>
      <w:r w:rsidR="00F654FF">
        <w:t xml:space="preserve">best practices. This </w:t>
      </w:r>
      <w:r w:rsidR="00D15FDC">
        <w:t>document</w:t>
      </w:r>
      <w:r w:rsidR="00F654FF">
        <w:t xml:space="preserve"> </w:t>
      </w:r>
      <w:r w:rsidR="00EE3A88">
        <w:t xml:space="preserve">aims to provide </w:t>
      </w:r>
      <w:r w:rsidR="00D15FDC">
        <w:t>guidance</w:t>
      </w:r>
      <w:r w:rsidR="00584A4F">
        <w:t xml:space="preserve"> </w:t>
      </w:r>
      <w:r w:rsidR="004F3603">
        <w:t xml:space="preserve">by referencing existing standards, best practices and other guidance </w:t>
      </w:r>
      <w:del w:id="19" w:author="Ebben, Martijn" w:date="2023-09-19T16:44:00Z">
        <w:r w:rsidR="004F3603" w:rsidDel="00155A2E">
          <w:delText>and</w:delText>
        </w:r>
        <w:r w:rsidR="00D15FDC" w:rsidDel="00155A2E">
          <w:delText xml:space="preserve"> </w:delText>
        </w:r>
      </w:del>
      <w:r w:rsidR="00D15FDC">
        <w:t xml:space="preserve">on the </w:t>
      </w:r>
      <w:r w:rsidR="00EC58E2">
        <w:t xml:space="preserve">IALA-specific </w:t>
      </w:r>
      <w:r w:rsidR="00D15FDC">
        <w:t xml:space="preserve">topics that </w:t>
      </w:r>
      <w:r w:rsidR="002037D7">
        <w:t>are not</w:t>
      </w:r>
      <w:r w:rsidR="00D15FDC">
        <w:t xml:space="preserve"> addressed </w:t>
      </w:r>
      <w:r w:rsidR="002037D7">
        <w:t>by</w:t>
      </w:r>
      <w:r w:rsidR="00EC58E2">
        <w:t xml:space="preserve"> ready </w:t>
      </w:r>
      <w:commentRangeStart w:id="20"/>
      <w:commentRangeStart w:id="21"/>
      <w:r w:rsidR="00EC58E2">
        <w:t xml:space="preserve">available </w:t>
      </w:r>
      <w:r w:rsidR="00B109FC">
        <w:t>standards and best practices</w:t>
      </w:r>
      <w:r w:rsidR="004F3603">
        <w:t>.</w:t>
      </w:r>
      <w:commentRangeEnd w:id="20"/>
      <w:r w:rsidR="006E5AE9">
        <w:rPr>
          <w:rStyle w:val="Verwijzingopmerking"/>
        </w:rPr>
        <w:commentReference w:id="20"/>
      </w:r>
      <w:commentRangeEnd w:id="21"/>
      <w:r w:rsidR="00E93ED1">
        <w:rPr>
          <w:rStyle w:val="Verwijzingopmerking"/>
        </w:rPr>
        <w:commentReference w:id="21"/>
      </w:r>
    </w:p>
    <w:p w14:paraId="6E7372CF" w14:textId="7A33F19D" w:rsidR="00C24ED0" w:rsidRPr="00E93ED1" w:rsidRDefault="00C24ED0" w:rsidP="00DD1D5F">
      <w:pPr>
        <w:pStyle w:val="Kop1"/>
        <w:rPr>
          <w:highlight w:val="yellow"/>
        </w:rPr>
      </w:pPr>
      <w:bookmarkStart w:id="22" w:name="_Toc146192116"/>
      <w:commentRangeStart w:id="23"/>
      <w:r w:rsidRPr="00E93ED1">
        <w:rPr>
          <w:highlight w:val="yellow"/>
        </w:rPr>
        <w:t xml:space="preserve">Purpose </w:t>
      </w:r>
      <w:r w:rsidR="00DD1D5F" w:rsidRPr="00E93ED1">
        <w:rPr>
          <w:highlight w:val="yellow"/>
        </w:rPr>
        <w:t xml:space="preserve">and scope </w:t>
      </w:r>
      <w:r w:rsidRPr="00E93ED1">
        <w:rPr>
          <w:highlight w:val="yellow"/>
        </w:rPr>
        <w:t>of this document</w:t>
      </w:r>
      <w:bookmarkEnd w:id="22"/>
    </w:p>
    <w:p w14:paraId="728B938C"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Purpose and scope of the rec and guideline</w:t>
      </w:r>
    </w:p>
    <w:p w14:paraId="6FA8519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Cyber security awareness</w:t>
      </w:r>
    </w:p>
    <w:p w14:paraId="274E6E03"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Risk assessment</w:t>
      </w:r>
    </w:p>
    <w:p w14:paraId="06DF3B7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hazard detection and mitigation</w:t>
      </w:r>
    </w:p>
    <w:p w14:paraId="3CF80311"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r w:rsidRPr="00E93ED1">
        <w:rPr>
          <w:sz w:val="22"/>
          <w:highlight w:val="yellow"/>
        </w:rPr>
        <w:t>Business continuity plans</w:t>
      </w:r>
    </w:p>
    <w:p w14:paraId="119A72AE"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6D2E25F8" w14:textId="77777777" w:rsidR="00DD1D5F" w:rsidRPr="00E93ED1" w:rsidRDefault="00DD1D5F" w:rsidP="00DD1D5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40" w:lineRule="auto"/>
        <w:rPr>
          <w:sz w:val="22"/>
          <w:highlight w:val="yellow"/>
        </w:rPr>
      </w:pPr>
    </w:p>
    <w:p w14:paraId="35DE4792" w14:textId="1E73941B" w:rsidR="00DD1D5F" w:rsidRPr="00E93ED1" w:rsidRDefault="00DD1D5F" w:rsidP="00E93ED1">
      <w:pPr>
        <w:rPr>
          <w:sz w:val="22"/>
        </w:rPr>
      </w:pPr>
      <w:proofErr w:type="spellStart"/>
      <w:r w:rsidRPr="00E93ED1">
        <w:rPr>
          <w:sz w:val="22"/>
          <w:highlight w:val="yellow"/>
        </w:rPr>
        <w:t>Cyber attack</w:t>
      </w:r>
      <w:proofErr w:type="spellEnd"/>
      <w:r w:rsidRPr="00E93ED1">
        <w:rPr>
          <w:sz w:val="22"/>
          <w:highlight w:val="yellow"/>
        </w:rPr>
        <w:t xml:space="preserve"> response plan</w:t>
      </w:r>
      <w:commentRangeEnd w:id="23"/>
      <w:r w:rsidR="00962433">
        <w:rPr>
          <w:rStyle w:val="Verwijzingopmerking"/>
        </w:rPr>
        <w:commentReference w:id="23"/>
      </w:r>
    </w:p>
    <w:p w14:paraId="5E0858C6" w14:textId="77777777" w:rsidR="00F45EDF" w:rsidRPr="00F55AD7" w:rsidRDefault="00260BD5" w:rsidP="00F45EDF">
      <w:pPr>
        <w:pStyle w:val="Kop1"/>
      </w:pPr>
      <w:bookmarkStart w:id="24" w:name="_Toc146192117"/>
      <w:r>
        <w:t>available standards</w:t>
      </w:r>
      <w:r w:rsidR="00A22388">
        <w:t xml:space="preserve"> and guidance</w:t>
      </w:r>
      <w:bookmarkEnd w:id="24"/>
    </w:p>
    <w:p w14:paraId="01427B3A" w14:textId="77777777" w:rsidR="00F45EDF" w:rsidRPr="00F55AD7" w:rsidRDefault="00F45EDF" w:rsidP="00F45EDF">
      <w:pPr>
        <w:pStyle w:val="Heading1separationline"/>
      </w:pPr>
    </w:p>
    <w:p w14:paraId="6E7E04A2" w14:textId="77777777" w:rsidR="00E04E4B" w:rsidRPr="00E04E4B" w:rsidRDefault="00E04E4B" w:rsidP="00E04E4B">
      <w:pPr>
        <w:rPr>
          <w:sz w:val="22"/>
        </w:rPr>
      </w:pPr>
      <w:r w:rsidRPr="00E04E4B">
        <w:rPr>
          <w:sz w:val="22"/>
        </w:rPr>
        <w:t xml:space="preserve">The </w:t>
      </w:r>
      <w:r>
        <w:rPr>
          <w:sz w:val="22"/>
        </w:rPr>
        <w:t>IALA workshop on cyber security, held virtually in November 2021</w:t>
      </w:r>
      <w:r w:rsidR="00997310">
        <w:rPr>
          <w:sz w:val="22"/>
        </w:rPr>
        <w:t xml:space="preserve">, </w:t>
      </w:r>
      <w:r w:rsidR="002074A6">
        <w:rPr>
          <w:sz w:val="22"/>
        </w:rPr>
        <w:t xml:space="preserve">produced a list of available standards for adoption by IALA members. </w:t>
      </w:r>
      <w:r w:rsidR="00A22388">
        <w:rPr>
          <w:sz w:val="22"/>
        </w:rPr>
        <w:t>The workshop report elaborates on these standards</w:t>
      </w:r>
      <w:r w:rsidR="009E1449">
        <w:rPr>
          <w:sz w:val="22"/>
        </w:rPr>
        <w:t xml:space="preserve"> and</w:t>
      </w:r>
      <w:r w:rsidR="00FE379C">
        <w:rPr>
          <w:sz w:val="22"/>
        </w:rPr>
        <w:t xml:space="preserve"> </w:t>
      </w:r>
      <w:r w:rsidR="009E1449">
        <w:rPr>
          <w:sz w:val="22"/>
        </w:rPr>
        <w:t>t</w:t>
      </w:r>
      <w:r w:rsidR="00FE379C">
        <w:rPr>
          <w:sz w:val="22"/>
        </w:rPr>
        <w:t xml:space="preserve">hey are </w:t>
      </w:r>
      <w:r w:rsidR="009E1449">
        <w:rPr>
          <w:sz w:val="22"/>
        </w:rPr>
        <w:t>summarized</w:t>
      </w:r>
      <w:r w:rsidR="00FE379C">
        <w:rPr>
          <w:sz w:val="22"/>
        </w:rPr>
        <w:t xml:space="preserve"> below.</w:t>
      </w:r>
    </w:p>
    <w:p w14:paraId="7384AD44" w14:textId="77777777" w:rsidR="00E346AA" w:rsidRDefault="00500057" w:rsidP="00E655D2">
      <w:pPr>
        <w:pStyle w:val="Kop2"/>
      </w:pPr>
      <w:bookmarkStart w:id="25" w:name="_Toc146192118"/>
      <w:r>
        <w:t>Generic</w:t>
      </w:r>
      <w:r w:rsidR="00064F80">
        <w:t xml:space="preserve"> / IT</w:t>
      </w:r>
      <w:bookmarkEnd w:id="25"/>
    </w:p>
    <w:p w14:paraId="43F7FD2B" w14:textId="77777777" w:rsidR="005F0617" w:rsidRDefault="005F0617" w:rsidP="005F0617">
      <w:pPr>
        <w:pStyle w:val="Heading2separationline"/>
      </w:pPr>
    </w:p>
    <w:p w14:paraId="1BB83104" w14:textId="2D9D456F" w:rsidR="00E655D2" w:rsidRPr="005F0617" w:rsidRDefault="00E655D2" w:rsidP="00D97A07">
      <w:pPr>
        <w:pStyle w:val="Lijstalinea"/>
        <w:numPr>
          <w:ilvl w:val="0"/>
          <w:numId w:val="21"/>
        </w:numPr>
        <w:rPr>
          <w:sz w:val="22"/>
        </w:rPr>
      </w:pPr>
      <w:commentRangeStart w:id="26"/>
      <w:commentRangeStart w:id="27"/>
      <w:r w:rsidRPr="005F0617">
        <w:rPr>
          <w:sz w:val="22"/>
        </w:rPr>
        <w:t>ISO</w:t>
      </w:r>
      <w:r w:rsidR="00E93ED1">
        <w:rPr>
          <w:sz w:val="22"/>
        </w:rPr>
        <w:t>/EIC</w:t>
      </w:r>
      <w:r w:rsidRPr="005F0617">
        <w:rPr>
          <w:sz w:val="22"/>
        </w:rPr>
        <w:t xml:space="preserve"> 2700</w:t>
      </w:r>
      <w:r w:rsidR="00F83C6A">
        <w:rPr>
          <w:sz w:val="22"/>
        </w:rPr>
        <w:t>1</w:t>
      </w:r>
      <w:r w:rsidRPr="005F0617">
        <w:rPr>
          <w:sz w:val="22"/>
        </w:rPr>
        <w:t xml:space="preserve"> series</w:t>
      </w:r>
      <w:commentRangeEnd w:id="26"/>
      <w:r w:rsidR="00C24ED0">
        <w:rPr>
          <w:rStyle w:val="Verwijzingopmerking"/>
        </w:rPr>
        <w:commentReference w:id="26"/>
      </w:r>
      <w:commentRangeEnd w:id="27"/>
      <w:r w:rsidR="00E93ED1">
        <w:rPr>
          <w:rStyle w:val="Verwijzingopmerking"/>
        </w:rPr>
        <w:commentReference w:id="27"/>
      </w:r>
      <w:r w:rsidR="005C099E">
        <w:rPr>
          <w:sz w:val="22"/>
        </w:rPr>
        <w:t xml:space="preserve">: IT Information Security and Privacy Management, </w:t>
      </w:r>
      <w:r w:rsidR="005C099E" w:rsidRPr="00804B67">
        <w:rPr>
          <w:sz w:val="22"/>
        </w:rPr>
        <w:t>providing requirements for an information security management system (ISMS)</w:t>
      </w:r>
    </w:p>
    <w:p w14:paraId="090C9A5C" w14:textId="77777777" w:rsidR="005C099E" w:rsidRDefault="00064F80" w:rsidP="005C099E">
      <w:pPr>
        <w:pStyle w:val="Lijstalinea"/>
        <w:numPr>
          <w:ilvl w:val="0"/>
          <w:numId w:val="21"/>
        </w:numPr>
        <w:rPr>
          <w:sz w:val="22"/>
        </w:rPr>
      </w:pPr>
      <w:r w:rsidRPr="005F0617">
        <w:rPr>
          <w:sz w:val="22"/>
        </w:rPr>
        <w:t>NIST Cybersecurity Framework</w:t>
      </w:r>
      <w:r w:rsidR="005C099E">
        <w:rPr>
          <w:sz w:val="22"/>
        </w:rPr>
        <w:t xml:space="preserve">: </w:t>
      </w:r>
      <w:r w:rsidR="005C099E" w:rsidRPr="00804B67">
        <w:rPr>
          <w:sz w:val="22"/>
        </w:rPr>
        <w:t>guidance, based on existing standards, guidelines, and practices for organizations to better manage and reduce cybersecurity risk</w:t>
      </w:r>
    </w:p>
    <w:p w14:paraId="16026DC2" w14:textId="77777777" w:rsidR="005C099E" w:rsidRPr="005F0617" w:rsidRDefault="005C099E" w:rsidP="005C099E">
      <w:pPr>
        <w:pStyle w:val="Lijstalinea"/>
        <w:numPr>
          <w:ilvl w:val="0"/>
          <w:numId w:val="21"/>
        </w:numPr>
        <w:rPr>
          <w:sz w:val="22"/>
        </w:rPr>
      </w:pPr>
      <w:r w:rsidRPr="008D5B79">
        <w:rPr>
          <w:sz w:val="22"/>
        </w:rPr>
        <w:t>NIST SP800-53</w:t>
      </w:r>
      <w:r>
        <w:rPr>
          <w:sz w:val="22"/>
        </w:rPr>
        <w:t xml:space="preserve">: </w:t>
      </w:r>
      <w:r w:rsidRPr="00804B67">
        <w:rPr>
          <w:sz w:val="22"/>
        </w:rPr>
        <w:t>Security and Privacy Controls for Information Systems and Organizations</w:t>
      </w:r>
    </w:p>
    <w:p w14:paraId="3993D48D" w14:textId="12EAE3EB" w:rsidR="00064F80" w:rsidRDefault="005B665E" w:rsidP="00064F80">
      <w:pPr>
        <w:pStyle w:val="Kop2"/>
      </w:pPr>
      <w:bookmarkStart w:id="28" w:name="_Toc117686035"/>
      <w:bookmarkStart w:id="29" w:name="_Toc146192119"/>
      <w:bookmarkEnd w:id="28"/>
      <w:r>
        <w:t>Operational technology (OT)</w:t>
      </w:r>
      <w:bookmarkEnd w:id="29"/>
    </w:p>
    <w:p w14:paraId="774E0893" w14:textId="77777777" w:rsidR="005F0617" w:rsidRDefault="005F0617" w:rsidP="005F0617">
      <w:pPr>
        <w:pStyle w:val="Heading2separationline"/>
      </w:pPr>
    </w:p>
    <w:p w14:paraId="07ABEA10" w14:textId="54083EF1" w:rsidR="00064F80" w:rsidRPr="005F0617" w:rsidRDefault="0056653E" w:rsidP="00D97A07">
      <w:pPr>
        <w:pStyle w:val="Lijstalinea"/>
        <w:numPr>
          <w:ilvl w:val="0"/>
          <w:numId w:val="22"/>
        </w:numPr>
        <w:rPr>
          <w:sz w:val="22"/>
          <w:lang w:val="en-US"/>
        </w:rPr>
      </w:pPr>
      <w:r w:rsidRPr="005F0617">
        <w:rPr>
          <w:sz w:val="22"/>
        </w:rPr>
        <w:t>IEC 62443</w:t>
      </w:r>
      <w:r w:rsidR="00F44E91" w:rsidRPr="005F0617">
        <w:rPr>
          <w:sz w:val="22"/>
        </w:rPr>
        <w:t>: Cyber security for Industrial Automation and Control Systems</w:t>
      </w:r>
    </w:p>
    <w:p w14:paraId="693F28A0" w14:textId="77777777" w:rsidR="005B665E" w:rsidRDefault="0056653E" w:rsidP="005B665E">
      <w:pPr>
        <w:pStyle w:val="Kop2"/>
      </w:pPr>
      <w:bookmarkStart w:id="30" w:name="_Toc146192120"/>
      <w:r>
        <w:t>for</w:t>
      </w:r>
      <w:r w:rsidR="005B665E">
        <w:t xml:space="preserve"> </w:t>
      </w:r>
      <w:r w:rsidR="00523F5C">
        <w:t xml:space="preserve">the </w:t>
      </w:r>
      <w:r w:rsidR="005B665E">
        <w:t>maritime domain</w:t>
      </w:r>
      <w:bookmarkEnd w:id="30"/>
    </w:p>
    <w:p w14:paraId="37066089" w14:textId="77777777" w:rsidR="005F0617" w:rsidRDefault="005F0617" w:rsidP="005F0617">
      <w:pPr>
        <w:pStyle w:val="Heading2separationline"/>
      </w:pPr>
    </w:p>
    <w:p w14:paraId="0AB23C84" w14:textId="77777777" w:rsidR="005B665E" w:rsidRPr="00DA0383" w:rsidRDefault="005721EF" w:rsidP="00D97A07">
      <w:pPr>
        <w:pStyle w:val="Lijstalinea"/>
        <w:numPr>
          <w:ilvl w:val="0"/>
          <w:numId w:val="20"/>
        </w:numPr>
        <w:rPr>
          <w:sz w:val="22"/>
        </w:rPr>
      </w:pPr>
      <w:r w:rsidRPr="00DA0383">
        <w:rPr>
          <w:sz w:val="22"/>
        </w:rPr>
        <w:t xml:space="preserve">IMO </w:t>
      </w:r>
      <w:r w:rsidR="00523F5C" w:rsidRPr="00DA0383">
        <w:rPr>
          <w:sz w:val="22"/>
        </w:rPr>
        <w:t xml:space="preserve">MSC-FAL.1/Circ.3: </w:t>
      </w:r>
      <w:r w:rsidRPr="00DA0383">
        <w:rPr>
          <w:sz w:val="22"/>
        </w:rPr>
        <w:t>Guidelines on Mari</w:t>
      </w:r>
      <w:r w:rsidR="003A2A4F" w:rsidRPr="00DA0383">
        <w:rPr>
          <w:sz w:val="22"/>
        </w:rPr>
        <w:t>time Cyber Risk Management</w:t>
      </w:r>
    </w:p>
    <w:p w14:paraId="72C85823" w14:textId="57FBE4AE" w:rsidR="00BD6415" w:rsidRDefault="005C099E" w:rsidP="00D97A07">
      <w:pPr>
        <w:pStyle w:val="Lijstalinea"/>
        <w:numPr>
          <w:ilvl w:val="0"/>
          <w:numId w:val="20"/>
        </w:numPr>
        <w:rPr>
          <w:sz w:val="22"/>
        </w:rPr>
      </w:pPr>
      <w:r>
        <w:rPr>
          <w:sz w:val="22"/>
        </w:rPr>
        <w:t>ISO/</w:t>
      </w:r>
      <w:r w:rsidR="00BD6415">
        <w:rPr>
          <w:sz w:val="22"/>
        </w:rPr>
        <w:t xml:space="preserve">IEC 63173: </w:t>
      </w:r>
      <w:r w:rsidR="00BD6415" w:rsidRPr="00BD6415">
        <w:rPr>
          <w:sz w:val="22"/>
        </w:rPr>
        <w:t>Maritime navigation and radiocommunication equipment and systems</w:t>
      </w:r>
      <w:ins w:id="31" w:author="Ebben, Martijn" w:date="2023-09-19T16:45:00Z">
        <w:r w:rsidR="008D2519">
          <w:rPr>
            <w:sz w:val="22"/>
          </w:rPr>
          <w:t>, including SECOM</w:t>
        </w:r>
      </w:ins>
      <w:del w:id="32" w:author="Ebben, Martijn" w:date="2023-09-19T16:45:00Z">
        <w:r w:rsidR="00BD6415" w:rsidRPr="00DA0383" w:rsidDel="008D2519">
          <w:rPr>
            <w:sz w:val="22"/>
          </w:rPr>
          <w:delText xml:space="preserve"> </w:delText>
        </w:r>
      </w:del>
    </w:p>
    <w:p w14:paraId="0AEA1BCC" w14:textId="77777777" w:rsidR="003A2A4F" w:rsidRPr="00DA0383" w:rsidRDefault="00523F5C" w:rsidP="00D97A07">
      <w:pPr>
        <w:pStyle w:val="Lijstalinea"/>
        <w:numPr>
          <w:ilvl w:val="0"/>
          <w:numId w:val="20"/>
        </w:numPr>
        <w:rPr>
          <w:sz w:val="22"/>
        </w:rPr>
      </w:pPr>
      <w:r w:rsidRPr="00DA0383">
        <w:rPr>
          <w:sz w:val="22"/>
        </w:rPr>
        <w:t xml:space="preserve">Resolution MSC.428(98): </w:t>
      </w:r>
      <w:r w:rsidR="00C27A43" w:rsidRPr="00DA0383">
        <w:rPr>
          <w:sz w:val="22"/>
        </w:rPr>
        <w:t xml:space="preserve">MSC </w:t>
      </w:r>
      <w:r w:rsidR="00B46542" w:rsidRPr="00DA0383">
        <w:rPr>
          <w:sz w:val="22"/>
        </w:rPr>
        <w:t>Maritime Cyber Risk Management in Safety Management Systems</w:t>
      </w:r>
    </w:p>
    <w:p w14:paraId="523915EF" w14:textId="77777777" w:rsidR="00081B20" w:rsidRPr="00DA0383" w:rsidRDefault="00081B20" w:rsidP="00D97A07">
      <w:pPr>
        <w:pStyle w:val="Lijstalinea"/>
        <w:numPr>
          <w:ilvl w:val="0"/>
          <w:numId w:val="20"/>
        </w:numPr>
        <w:rPr>
          <w:sz w:val="22"/>
        </w:rPr>
      </w:pPr>
      <w:r w:rsidRPr="00DA0383">
        <w:rPr>
          <w:sz w:val="22"/>
        </w:rPr>
        <w:t>NISTIR 8323</w:t>
      </w:r>
      <w:r w:rsidR="00523F5C" w:rsidRPr="00DA0383">
        <w:rPr>
          <w:sz w:val="22"/>
        </w:rPr>
        <w:t>: Foundational PNT Profile: Applying the Cybersecurity Framework for the Responsible Use of Positioning, Navigation, and Timing (PNT) Services</w:t>
      </w:r>
    </w:p>
    <w:bookmarkEnd w:id="18"/>
    <w:p w14:paraId="730B4DD5" w14:textId="77777777" w:rsidR="006C6CBA" w:rsidRPr="006C6CBA" w:rsidRDefault="006C6CBA" w:rsidP="00D97A07">
      <w:pPr>
        <w:pStyle w:val="Lijstalinea"/>
        <w:numPr>
          <w:ilvl w:val="0"/>
          <w:numId w:val="20"/>
        </w:numPr>
        <w:rPr>
          <w:sz w:val="22"/>
        </w:rPr>
      </w:pPr>
      <w:r w:rsidRPr="006C6CBA">
        <w:rPr>
          <w:sz w:val="22"/>
        </w:rPr>
        <w:lastRenderedPageBreak/>
        <w:t>ISO 23806: Maritime Cyber safety standard</w:t>
      </w:r>
    </w:p>
    <w:p w14:paraId="13B5E6AF" w14:textId="77777777" w:rsidR="00425FC0" w:rsidRDefault="006C6CBA" w:rsidP="00D97A07">
      <w:pPr>
        <w:pStyle w:val="Lijstalinea"/>
        <w:numPr>
          <w:ilvl w:val="0"/>
          <w:numId w:val="20"/>
        </w:numPr>
        <w:rPr>
          <w:sz w:val="22"/>
        </w:rPr>
      </w:pPr>
      <w:r>
        <w:rPr>
          <w:sz w:val="22"/>
        </w:rPr>
        <w:t xml:space="preserve">BIMCO et al.: </w:t>
      </w:r>
      <w:r w:rsidR="00425FC0" w:rsidRPr="00425FC0">
        <w:rPr>
          <w:sz w:val="22"/>
        </w:rPr>
        <w:t>The Guidelines on Cyber Security Onboard Ships</w:t>
      </w:r>
    </w:p>
    <w:p w14:paraId="445F7641" w14:textId="77777777" w:rsidR="00C5605B" w:rsidRPr="00C5605B" w:rsidRDefault="00C5605B" w:rsidP="00C5605B">
      <w:pPr>
        <w:rPr>
          <w:sz w:val="22"/>
        </w:rPr>
      </w:pPr>
    </w:p>
    <w:p w14:paraId="1D487BAC" w14:textId="77777777" w:rsidR="001351DE" w:rsidRPr="00F55AD7" w:rsidRDefault="00456543" w:rsidP="001351DE">
      <w:pPr>
        <w:pStyle w:val="Kop1"/>
      </w:pPr>
      <w:bookmarkStart w:id="33" w:name="_Toc146192121"/>
      <w:r>
        <w:t>Considerations</w:t>
      </w:r>
      <w:r w:rsidR="000A7644">
        <w:t xml:space="preserve"> for ATON</w:t>
      </w:r>
      <w:bookmarkEnd w:id="33"/>
    </w:p>
    <w:p w14:paraId="00BD4A15" w14:textId="77777777" w:rsidR="001351DE" w:rsidRPr="00F55AD7" w:rsidRDefault="001351DE" w:rsidP="001351DE">
      <w:pPr>
        <w:pStyle w:val="Heading1separationline"/>
      </w:pPr>
    </w:p>
    <w:p w14:paraId="78CFBDE0" w14:textId="7E7AD642"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4" w:author="Martijn Ebben" w:date="2022-10-26T14:11:00Z">
        <w:r w:rsidR="00BA77BF">
          <w:rPr>
            <w:highlight w:val="yellow"/>
          </w:rPr>
          <w:t>s</w:t>
        </w:r>
      </w:ins>
      <w:r w:rsidRPr="004E3B74">
        <w:rPr>
          <w:highlight w:val="yellow"/>
        </w:rPr>
        <w:t xml:space="preserve"> to review, comment and amend</w:t>
      </w:r>
    </w:p>
    <w:p w14:paraId="54B427B2" w14:textId="77777777" w:rsidR="002B59A9" w:rsidRPr="002B59A9" w:rsidRDefault="002B59A9" w:rsidP="002B59A9">
      <w:pPr>
        <w:pStyle w:val="Geenafstand"/>
        <w:rPr>
          <w:sz w:val="22"/>
        </w:rPr>
      </w:pPr>
    </w:p>
    <w:p w14:paraId="1E63BDA5" w14:textId="77777777" w:rsidR="00041C02" w:rsidRDefault="00041C02" w:rsidP="00D97A07">
      <w:pPr>
        <w:pStyle w:val="Geenafstand"/>
        <w:numPr>
          <w:ilvl w:val="0"/>
          <w:numId w:val="25"/>
        </w:numPr>
        <w:rPr>
          <w:sz w:val="22"/>
          <w:lang w:val="en-US"/>
        </w:rPr>
      </w:pPr>
      <w:r>
        <w:rPr>
          <w:sz w:val="22"/>
          <w:lang w:val="en-US"/>
        </w:rPr>
        <w:t xml:space="preserve">Physical ATON – Physical hardware – Data representing the signal – match required – transmission – fidelity – reproduction – redistribute (ECDIS </w:t>
      </w:r>
      <w:proofErr w:type="spellStart"/>
      <w:r>
        <w:rPr>
          <w:sz w:val="22"/>
          <w:lang w:val="en-US"/>
        </w:rPr>
        <w:t>etc</w:t>
      </w:r>
      <w:proofErr w:type="spellEnd"/>
      <w:r>
        <w:rPr>
          <w:sz w:val="22"/>
          <w:lang w:val="en-US"/>
        </w:rPr>
        <w:t>)</w:t>
      </w:r>
    </w:p>
    <w:p w14:paraId="736F1E95" w14:textId="77777777" w:rsidR="00041C02" w:rsidRDefault="00041C02" w:rsidP="00D97A07">
      <w:pPr>
        <w:pStyle w:val="Geenafstand"/>
        <w:numPr>
          <w:ilvl w:val="0"/>
          <w:numId w:val="24"/>
        </w:numPr>
        <w:rPr>
          <w:sz w:val="22"/>
          <w:lang w:val="en-US"/>
        </w:rPr>
      </w:pPr>
      <w:r>
        <w:rPr>
          <w:sz w:val="22"/>
          <w:lang w:val="en-US"/>
        </w:rPr>
        <w:t>Is it a valid ATON? How to guarantee and verify that?</w:t>
      </w:r>
    </w:p>
    <w:p w14:paraId="08F52A73" w14:textId="77777777" w:rsidR="00041C02" w:rsidRDefault="00041C02" w:rsidP="00D97A07">
      <w:pPr>
        <w:pStyle w:val="Geenafstand"/>
        <w:numPr>
          <w:ilvl w:val="0"/>
          <w:numId w:val="24"/>
        </w:numPr>
        <w:rPr>
          <w:sz w:val="22"/>
          <w:lang w:val="en-US"/>
        </w:rPr>
      </w:pPr>
      <w:r>
        <w:rPr>
          <w:sz w:val="22"/>
          <w:lang w:val="en-US"/>
        </w:rPr>
        <w:t xml:space="preserve">Integrity of the ATON, its </w:t>
      </w:r>
      <w:proofErr w:type="spellStart"/>
      <w:r>
        <w:rPr>
          <w:sz w:val="22"/>
          <w:lang w:val="en-US"/>
        </w:rPr>
        <w:t>beheviour</w:t>
      </w:r>
      <w:proofErr w:type="spellEnd"/>
      <w:r>
        <w:rPr>
          <w:sz w:val="22"/>
          <w:lang w:val="en-US"/>
        </w:rPr>
        <w:t xml:space="preserve"> (light signal, placement </w:t>
      </w:r>
      <w:proofErr w:type="spellStart"/>
      <w:r>
        <w:rPr>
          <w:sz w:val="22"/>
          <w:lang w:val="en-US"/>
        </w:rPr>
        <w:t>etc</w:t>
      </w:r>
      <w:proofErr w:type="spellEnd"/>
      <w:r>
        <w:rPr>
          <w:sz w:val="22"/>
          <w:lang w:val="en-US"/>
        </w:rPr>
        <w:t>)  and its data</w:t>
      </w:r>
    </w:p>
    <w:p w14:paraId="406A3C0B" w14:textId="77777777" w:rsidR="00041C02" w:rsidRPr="00461B26" w:rsidRDefault="00041C02" w:rsidP="00D97A07">
      <w:pPr>
        <w:pStyle w:val="Geenafstand"/>
        <w:numPr>
          <w:ilvl w:val="0"/>
          <w:numId w:val="24"/>
        </w:numPr>
        <w:rPr>
          <w:sz w:val="22"/>
          <w:lang w:val="en-US"/>
        </w:rPr>
      </w:pPr>
      <w:r>
        <w:rPr>
          <w:sz w:val="22"/>
          <w:lang w:val="en-US"/>
        </w:rPr>
        <w:t>AIS / virtual ATON – signal integrity and authenticated</w:t>
      </w:r>
    </w:p>
    <w:p w14:paraId="468E49AA" w14:textId="77777777" w:rsidR="00041C02" w:rsidRDefault="00041C02" w:rsidP="00041C02">
      <w:pPr>
        <w:pStyle w:val="Geenafstand"/>
        <w:rPr>
          <w:sz w:val="22"/>
          <w:lang w:val="en-US"/>
        </w:rPr>
      </w:pPr>
    </w:p>
    <w:p w14:paraId="5BACC62A" w14:textId="77777777" w:rsidR="00041C02" w:rsidRDefault="00041C02" w:rsidP="00041C02">
      <w:pPr>
        <w:pStyle w:val="Geenafstand"/>
        <w:rPr>
          <w:sz w:val="22"/>
          <w:lang w:val="en-US"/>
        </w:rPr>
      </w:pPr>
      <w:r>
        <w:rPr>
          <w:sz w:val="22"/>
          <w:lang w:val="en-US"/>
        </w:rPr>
        <w:t xml:space="preserve">ATON Administrations must ensure the integrity of their signals, and provide mariners a way thought which to verify the authenticity of the signals.  ATON, systems used to conduct maintenance, maintain and transmit MSI related to ATON should </w:t>
      </w:r>
      <w:r w:rsidRPr="0004102C">
        <w:rPr>
          <w:sz w:val="22"/>
          <w:lang w:val="en-US"/>
        </w:rPr>
        <w:t xml:space="preserve">use cyber-secure electronics. </w:t>
      </w:r>
      <w:r>
        <w:rPr>
          <w:sz w:val="22"/>
          <w:lang w:val="en-US"/>
        </w:rPr>
        <w:t xml:space="preserve"> One approach to this would be to </w:t>
      </w:r>
      <w:r w:rsidRPr="0004102C">
        <w:rPr>
          <w:sz w:val="22"/>
          <w:lang w:val="en-US"/>
        </w:rPr>
        <w:t>update appropriate IALA docs to incorporate existing cyber-security standards, protoc</w:t>
      </w:r>
      <w:r>
        <w:rPr>
          <w:sz w:val="22"/>
          <w:lang w:val="en-US"/>
        </w:rPr>
        <w:t>ols and best practices (i.e., C</w:t>
      </w:r>
      <w:r w:rsidRPr="0004102C">
        <w:rPr>
          <w:sz w:val="22"/>
          <w:lang w:val="en-US"/>
        </w:rPr>
        <w:t>I</w:t>
      </w:r>
      <w:r>
        <w:rPr>
          <w:sz w:val="22"/>
          <w:lang w:val="en-US"/>
        </w:rPr>
        <w:t>R</w:t>
      </w:r>
      <w:r w:rsidRPr="0004102C">
        <w:rPr>
          <w:sz w:val="22"/>
          <w:lang w:val="en-US"/>
        </w:rPr>
        <w:t>M's, BIMCO's, IMO's.</w:t>
      </w:r>
      <w:r>
        <w:rPr>
          <w:sz w:val="22"/>
          <w:lang w:val="en-US"/>
        </w:rPr>
        <w:t>)</w:t>
      </w:r>
    </w:p>
    <w:p w14:paraId="0E3B1712" w14:textId="77777777" w:rsidR="00041C02" w:rsidRDefault="00041C02" w:rsidP="00041C02">
      <w:pPr>
        <w:pStyle w:val="Geenafstand"/>
        <w:rPr>
          <w:sz w:val="22"/>
          <w:lang w:val="en-US"/>
        </w:rPr>
      </w:pPr>
    </w:p>
    <w:p w14:paraId="0BF0D0E7" w14:textId="77777777" w:rsidR="00041C02" w:rsidRDefault="00041C02" w:rsidP="00041C02">
      <w:pPr>
        <w:pStyle w:val="Geenafstand"/>
        <w:rPr>
          <w:sz w:val="22"/>
          <w:lang w:val="en-US"/>
        </w:rPr>
      </w:pPr>
      <w:r>
        <w:rPr>
          <w:sz w:val="22"/>
          <w:lang w:val="en-US"/>
        </w:rPr>
        <w:t xml:space="preserve">Legacy ATON signals (buoys and beacons) seemingly have few cyber vulnerabilities.   </w:t>
      </w:r>
      <w:r w:rsidRPr="0004102C">
        <w:rPr>
          <w:sz w:val="22"/>
          <w:lang w:val="en-US"/>
        </w:rPr>
        <w:t xml:space="preserve">A physical </w:t>
      </w:r>
      <w:r>
        <w:rPr>
          <w:sz w:val="22"/>
          <w:lang w:val="en-US"/>
        </w:rPr>
        <w:t>ATON</w:t>
      </w:r>
      <w:r w:rsidRPr="0004102C">
        <w:rPr>
          <w:sz w:val="22"/>
          <w:lang w:val="en-US"/>
        </w:rPr>
        <w:t xml:space="preserve"> without Bluetooth/RF remote programing that requires manual programing</w:t>
      </w:r>
      <w:r>
        <w:rPr>
          <w:sz w:val="22"/>
          <w:lang w:val="en-US"/>
        </w:rPr>
        <w:t xml:space="preserve"> is seemingly cyber secure.   However, ATON signals have corresponding data used to manage and maintain them as well as inform the mariner about them through hydrographic and Maritime Safety Information products.   </w:t>
      </w:r>
    </w:p>
    <w:p w14:paraId="308AECB6" w14:textId="77777777" w:rsidR="00041C02" w:rsidRDefault="00041C02" w:rsidP="00041C02">
      <w:pPr>
        <w:pStyle w:val="Geenafstand"/>
        <w:rPr>
          <w:sz w:val="22"/>
          <w:lang w:val="en-US"/>
        </w:rPr>
      </w:pPr>
    </w:p>
    <w:p w14:paraId="5CA7BDD5" w14:textId="77777777" w:rsidR="00041C02" w:rsidRDefault="00041C02" w:rsidP="00D97A07">
      <w:pPr>
        <w:pStyle w:val="Geenafstand"/>
        <w:numPr>
          <w:ilvl w:val="0"/>
          <w:numId w:val="26"/>
        </w:numPr>
        <w:rPr>
          <w:sz w:val="22"/>
          <w:lang w:val="en-US"/>
        </w:rPr>
      </w:pPr>
      <w:r>
        <w:rPr>
          <w:sz w:val="22"/>
          <w:lang w:val="en-US"/>
        </w:rPr>
        <w:t xml:space="preserve">Many lanterns use RF programming and can be accessed using a universal TV remote.  More modern lanterns may use Bluetooth technology providing another access point and potential satellite connectivity.   </w:t>
      </w:r>
    </w:p>
    <w:p w14:paraId="2A2A8BAB" w14:textId="77777777" w:rsidR="00041C02" w:rsidRDefault="00041C02" w:rsidP="00041C02">
      <w:pPr>
        <w:pStyle w:val="Geenafstand"/>
        <w:rPr>
          <w:sz w:val="22"/>
          <w:lang w:val="en-US"/>
        </w:rPr>
      </w:pPr>
    </w:p>
    <w:p w14:paraId="3D3CD931" w14:textId="77777777" w:rsidR="00041C02" w:rsidRDefault="00041C02" w:rsidP="00D97A07">
      <w:pPr>
        <w:pStyle w:val="Geenafstand"/>
        <w:numPr>
          <w:ilvl w:val="0"/>
          <w:numId w:val="26"/>
        </w:numPr>
        <w:rPr>
          <w:sz w:val="22"/>
          <w:lang w:val="en-US"/>
        </w:rPr>
      </w:pPr>
      <w:r>
        <w:rPr>
          <w:sz w:val="22"/>
          <w:lang w:val="en-US"/>
        </w:rPr>
        <w:t>Aside from the physical ATON itself ATON</w:t>
      </w:r>
      <w:r w:rsidRPr="008554DE">
        <w:rPr>
          <w:sz w:val="22"/>
          <w:lang w:val="en-US"/>
        </w:rPr>
        <w:t xml:space="preserve"> positioning systems</w:t>
      </w:r>
      <w:r>
        <w:rPr>
          <w:sz w:val="22"/>
          <w:lang w:val="en-US"/>
        </w:rPr>
        <w:t xml:space="preserve"> may be connected to networks and internet and may double as OT/IT. ATON Administration manage </w:t>
      </w:r>
      <w:r w:rsidRPr="008554DE">
        <w:rPr>
          <w:sz w:val="22"/>
          <w:lang w:val="en-US"/>
        </w:rPr>
        <w:t xml:space="preserve">massive </w:t>
      </w:r>
      <w:r>
        <w:rPr>
          <w:sz w:val="22"/>
          <w:lang w:val="en-US"/>
        </w:rPr>
        <w:t xml:space="preserve">amounts of critical data related to the status and maintenance of the ATON.  </w:t>
      </w:r>
    </w:p>
    <w:p w14:paraId="6264FDDF" w14:textId="77777777" w:rsidR="00041C02" w:rsidRDefault="00041C02" w:rsidP="00041C02">
      <w:pPr>
        <w:pStyle w:val="Lijstalinea"/>
        <w:rPr>
          <w:sz w:val="22"/>
          <w:lang w:val="en-US"/>
        </w:rPr>
      </w:pPr>
    </w:p>
    <w:p w14:paraId="576C4261" w14:textId="77777777" w:rsidR="00041C02" w:rsidRDefault="00041C02" w:rsidP="00D97A07">
      <w:pPr>
        <w:pStyle w:val="Geenafstand"/>
        <w:numPr>
          <w:ilvl w:val="0"/>
          <w:numId w:val="26"/>
        </w:numPr>
        <w:rPr>
          <w:sz w:val="22"/>
          <w:lang w:val="en-US"/>
        </w:rPr>
      </w:pPr>
      <w:r>
        <w:rPr>
          <w:sz w:val="22"/>
          <w:lang w:val="en-US"/>
        </w:rPr>
        <w:t xml:space="preserve"> Administrations which provide virtual and synthetic AIS-ATON signals may do so from network/internet connected base stations.   AIS-ATON signals are under significant additional threat of spoofing.   </w:t>
      </w:r>
    </w:p>
    <w:p w14:paraId="6F3B726E" w14:textId="77777777" w:rsidR="00041C02" w:rsidRDefault="00041C02" w:rsidP="00041C02">
      <w:pPr>
        <w:pStyle w:val="Geenafstand"/>
        <w:rPr>
          <w:sz w:val="22"/>
          <w:lang w:val="en-US"/>
        </w:rPr>
      </w:pPr>
    </w:p>
    <w:p w14:paraId="56A1D514" w14:textId="77777777" w:rsidR="00041C02" w:rsidRPr="00EB21E6" w:rsidRDefault="00041C02" w:rsidP="00041C02">
      <w:pPr>
        <w:pStyle w:val="Geenafstand"/>
        <w:rPr>
          <w:i/>
          <w:sz w:val="22"/>
          <w:lang w:val="en-US"/>
        </w:rPr>
      </w:pPr>
      <w:r w:rsidRPr="00EB21E6">
        <w:rPr>
          <w:i/>
          <w:sz w:val="22"/>
          <w:lang w:val="en-US"/>
        </w:rPr>
        <w:t xml:space="preserve">As discussed by Jens </w:t>
      </w:r>
      <w:proofErr w:type="spellStart"/>
      <w:r w:rsidRPr="00EB21E6">
        <w:rPr>
          <w:i/>
          <w:sz w:val="22"/>
          <w:lang w:val="en-US"/>
        </w:rPr>
        <w:t>Ohle</w:t>
      </w:r>
      <w:proofErr w:type="spellEnd"/>
      <w:r w:rsidRPr="00EB21E6">
        <w:rPr>
          <w:i/>
          <w:sz w:val="22"/>
          <w:lang w:val="en-US"/>
        </w:rPr>
        <w:t xml:space="preserve"> during IALA Cyber Security 2021 Workshop</w:t>
      </w:r>
    </w:p>
    <w:p w14:paraId="1978487E" w14:textId="77777777" w:rsidR="00041C02" w:rsidRPr="00EB21E6" w:rsidRDefault="00041C02" w:rsidP="00041C02">
      <w:pPr>
        <w:pStyle w:val="Geenafstand"/>
        <w:rPr>
          <w:i/>
          <w:sz w:val="22"/>
          <w:lang w:val="en-US"/>
        </w:rPr>
      </w:pPr>
      <w:r w:rsidRPr="00EB21E6">
        <w:rPr>
          <w:i/>
          <w:sz w:val="22"/>
          <w:lang w:val="en-US"/>
        </w:rPr>
        <w:t xml:space="preserve">Excerpt from Report on Cyber Security Workshop 2021: Cyber security for </w:t>
      </w:r>
      <w:r>
        <w:rPr>
          <w:i/>
          <w:sz w:val="22"/>
          <w:lang w:val="en-US"/>
        </w:rPr>
        <w:t>ATON</w:t>
      </w:r>
      <w:r w:rsidRPr="00EB21E6">
        <w:rPr>
          <w:i/>
          <w:sz w:val="22"/>
          <w:lang w:val="en-US"/>
        </w:rPr>
        <w:t xml:space="preserve">, Jens </w:t>
      </w:r>
      <w:proofErr w:type="spellStart"/>
      <w:r w:rsidRPr="00EB21E6">
        <w:rPr>
          <w:i/>
          <w:sz w:val="22"/>
          <w:lang w:val="en-US"/>
        </w:rPr>
        <w:t>Ohle</w:t>
      </w:r>
      <w:proofErr w:type="spellEnd"/>
      <w:r w:rsidRPr="00EB21E6">
        <w:rPr>
          <w:i/>
          <w:sz w:val="22"/>
          <w:lang w:val="en-US"/>
        </w:rPr>
        <w:t xml:space="preserve"> – </w:t>
      </w:r>
      <w:proofErr w:type="spellStart"/>
      <w:r w:rsidRPr="00EB21E6">
        <w:rPr>
          <w:i/>
          <w:sz w:val="22"/>
          <w:lang w:val="en-US"/>
        </w:rPr>
        <w:t>Sealite</w:t>
      </w:r>
      <w:proofErr w:type="spellEnd"/>
    </w:p>
    <w:p w14:paraId="3681D6A7" w14:textId="77777777" w:rsidR="00041C02" w:rsidRDefault="00041C02" w:rsidP="00041C02">
      <w:pPr>
        <w:pStyle w:val="Geenafstand"/>
        <w:rPr>
          <w:sz w:val="22"/>
          <w:lang w:val="en-US"/>
        </w:rPr>
      </w:pPr>
      <w:r>
        <w:rPr>
          <w:sz w:val="22"/>
          <w:lang w:val="en-US"/>
        </w:rPr>
        <w:t>The h</w:t>
      </w:r>
      <w:r w:rsidRPr="00E12B46">
        <w:rPr>
          <w:sz w:val="22"/>
          <w:lang w:val="en-US"/>
        </w:rPr>
        <w:t xml:space="preserve">istorical </w:t>
      </w:r>
      <w:r>
        <w:rPr>
          <w:sz w:val="22"/>
          <w:lang w:val="en-US"/>
        </w:rPr>
        <w:t>d</w:t>
      </w:r>
      <w:r w:rsidRPr="00E12B46">
        <w:rPr>
          <w:sz w:val="22"/>
          <w:lang w:val="en-US"/>
        </w:rPr>
        <w:t xml:space="preserve">evelopment of </w:t>
      </w:r>
      <w:r>
        <w:rPr>
          <w:sz w:val="22"/>
          <w:lang w:val="en-US"/>
        </w:rPr>
        <w:t>ATON</w:t>
      </w:r>
      <w:r w:rsidRPr="00E12B46">
        <w:rPr>
          <w:sz w:val="22"/>
          <w:lang w:val="en-US"/>
        </w:rPr>
        <w:t xml:space="preserve"> monitoring </w:t>
      </w:r>
      <w:r>
        <w:rPr>
          <w:sz w:val="22"/>
          <w:lang w:val="en-US"/>
        </w:rPr>
        <w:t xml:space="preserve">began with </w:t>
      </w:r>
      <w:r w:rsidRPr="00E12B46">
        <w:rPr>
          <w:sz w:val="22"/>
          <w:lang w:val="en-US"/>
        </w:rPr>
        <w:t>human observation</w:t>
      </w:r>
      <w:r>
        <w:rPr>
          <w:sz w:val="22"/>
          <w:lang w:val="en-US"/>
        </w:rPr>
        <w:t xml:space="preserve">, moved to a connected but closed </w:t>
      </w:r>
      <w:r w:rsidRPr="00E12B46">
        <w:rPr>
          <w:sz w:val="22"/>
          <w:lang w:val="en-US"/>
        </w:rPr>
        <w:t>solution</w:t>
      </w:r>
      <w:r>
        <w:rPr>
          <w:sz w:val="22"/>
          <w:lang w:val="en-US"/>
        </w:rPr>
        <w:t xml:space="preserve">, and now expanded to a  </w:t>
      </w:r>
      <w:r w:rsidRPr="00E12B46">
        <w:rPr>
          <w:sz w:val="22"/>
          <w:lang w:val="en-US"/>
        </w:rPr>
        <w:t>convergence on IT and OT technology</w:t>
      </w:r>
      <w:r>
        <w:rPr>
          <w:sz w:val="22"/>
          <w:lang w:val="en-US"/>
        </w:rPr>
        <w:t xml:space="preserve"> &amp; IoT enabling satellite monitoring from anywhere in the world.  </w:t>
      </w:r>
      <w:r w:rsidRPr="00E12B46">
        <w:rPr>
          <w:sz w:val="22"/>
          <w:lang w:val="en-US"/>
        </w:rPr>
        <w:t xml:space="preserve"> </w:t>
      </w:r>
      <w:r>
        <w:rPr>
          <w:sz w:val="22"/>
          <w:lang w:val="en-US"/>
        </w:rPr>
        <w:t>The</w:t>
      </w:r>
      <w:r w:rsidRPr="00E12B46">
        <w:rPr>
          <w:sz w:val="22"/>
          <w:lang w:val="en-US"/>
        </w:rPr>
        <w:t xml:space="preserve"> </w:t>
      </w:r>
      <w:r>
        <w:rPr>
          <w:sz w:val="22"/>
          <w:lang w:val="en-US"/>
        </w:rPr>
        <w:t>use of these developing</w:t>
      </w:r>
      <w:r w:rsidRPr="00E12B46">
        <w:rPr>
          <w:sz w:val="22"/>
          <w:lang w:val="en-US"/>
        </w:rPr>
        <w:t xml:space="preserve"> technol</w:t>
      </w:r>
      <w:r>
        <w:rPr>
          <w:sz w:val="22"/>
          <w:lang w:val="en-US"/>
        </w:rPr>
        <w:t>ogies has</w:t>
      </w:r>
      <w:r w:rsidRPr="00E12B46">
        <w:rPr>
          <w:sz w:val="22"/>
          <w:lang w:val="en-US"/>
        </w:rPr>
        <w:t xml:space="preserve"> </w:t>
      </w:r>
      <w:r>
        <w:rPr>
          <w:sz w:val="22"/>
          <w:lang w:val="en-US"/>
        </w:rPr>
        <w:t>been fueled by ATON</w:t>
      </w:r>
      <w:r w:rsidRPr="00E12B46">
        <w:rPr>
          <w:sz w:val="22"/>
          <w:lang w:val="en-US"/>
        </w:rPr>
        <w:t xml:space="preserve"> operator or manager</w:t>
      </w:r>
      <w:r>
        <w:rPr>
          <w:sz w:val="22"/>
          <w:lang w:val="en-US"/>
        </w:rPr>
        <w:t>’s desire for</w:t>
      </w:r>
      <w:r w:rsidRPr="00E12B46">
        <w:rPr>
          <w:sz w:val="22"/>
          <w:lang w:val="en-US"/>
        </w:rPr>
        <w:t xml:space="preserve"> remote and reliable monitoring, reduce</w:t>
      </w:r>
      <w:r>
        <w:rPr>
          <w:sz w:val="22"/>
          <w:lang w:val="en-US"/>
        </w:rPr>
        <w:t>d</w:t>
      </w:r>
      <w:r w:rsidRPr="00E12B46">
        <w:rPr>
          <w:sz w:val="22"/>
          <w:lang w:val="en-US"/>
        </w:rPr>
        <w:t xml:space="preserve"> </w:t>
      </w:r>
      <w:r>
        <w:rPr>
          <w:sz w:val="22"/>
          <w:lang w:val="en-US"/>
        </w:rPr>
        <w:t xml:space="preserve">preventative </w:t>
      </w:r>
      <w:r w:rsidRPr="00E12B46">
        <w:rPr>
          <w:sz w:val="22"/>
          <w:lang w:val="en-US"/>
        </w:rPr>
        <w:t xml:space="preserve">maintenance and </w:t>
      </w:r>
      <w:r>
        <w:rPr>
          <w:sz w:val="22"/>
          <w:lang w:val="en-US"/>
        </w:rPr>
        <w:t xml:space="preserve">aid </w:t>
      </w:r>
      <w:r w:rsidRPr="00E12B46">
        <w:rPr>
          <w:sz w:val="22"/>
          <w:lang w:val="en-US"/>
        </w:rPr>
        <w:t xml:space="preserve">availability targets. </w:t>
      </w:r>
    </w:p>
    <w:p w14:paraId="2E148615" w14:textId="77777777" w:rsidR="00041C02" w:rsidRDefault="00041C02" w:rsidP="00041C02">
      <w:pPr>
        <w:pStyle w:val="Geenafstand"/>
        <w:rPr>
          <w:sz w:val="22"/>
          <w:lang w:val="en-US"/>
        </w:rPr>
      </w:pPr>
    </w:p>
    <w:p w14:paraId="64689D0F" w14:textId="77777777" w:rsidR="00041C02" w:rsidRDefault="00041C02" w:rsidP="00041C02">
      <w:pPr>
        <w:pStyle w:val="Geenafstand"/>
        <w:rPr>
          <w:sz w:val="22"/>
          <w:lang w:val="en-US"/>
        </w:rPr>
      </w:pPr>
      <w:r w:rsidRPr="00E12B46">
        <w:rPr>
          <w:sz w:val="22"/>
          <w:lang w:val="en-US"/>
        </w:rPr>
        <w:t xml:space="preserve">The technology used for data transfer is subject to </w:t>
      </w:r>
      <w:r>
        <w:rPr>
          <w:sz w:val="22"/>
          <w:lang w:val="en-US"/>
        </w:rPr>
        <w:t>cyber</w:t>
      </w:r>
      <w:r w:rsidRPr="00E12B46">
        <w:rPr>
          <w:sz w:val="22"/>
          <w:lang w:val="en-US"/>
        </w:rPr>
        <w:t xml:space="preserve"> threat: GSM, Bl</w:t>
      </w:r>
      <w:r>
        <w:rPr>
          <w:sz w:val="22"/>
          <w:lang w:val="en-US"/>
        </w:rPr>
        <w:t>uetooth, PSTN, Wi-Fi, TCP, RF and</w:t>
      </w:r>
      <w:r w:rsidRPr="00E12B46">
        <w:rPr>
          <w:sz w:val="22"/>
          <w:lang w:val="en-US"/>
        </w:rPr>
        <w:t xml:space="preserve"> different ways of data</w:t>
      </w:r>
      <w:r>
        <w:rPr>
          <w:sz w:val="22"/>
          <w:lang w:val="en-US"/>
        </w:rPr>
        <w:t xml:space="preserve"> (and signal)</w:t>
      </w:r>
      <w:r w:rsidRPr="00E12B46">
        <w:rPr>
          <w:sz w:val="22"/>
          <w:lang w:val="en-US"/>
        </w:rPr>
        <w:t xml:space="preserve"> cor</w:t>
      </w:r>
      <w:r>
        <w:rPr>
          <w:sz w:val="22"/>
          <w:lang w:val="en-US"/>
        </w:rPr>
        <w:t xml:space="preserve">ruption. </w:t>
      </w:r>
      <w:commentRangeStart w:id="35"/>
      <w:commentRangeStart w:id="36"/>
      <w:r>
        <w:rPr>
          <w:sz w:val="22"/>
          <w:lang w:val="en-US"/>
        </w:rPr>
        <w:t>E</w:t>
      </w:r>
      <w:r w:rsidRPr="00E12B46">
        <w:rPr>
          <w:sz w:val="22"/>
          <w:lang w:val="en-US"/>
        </w:rPr>
        <w:t xml:space="preserve">ncryption </w:t>
      </w:r>
      <w:commentRangeEnd w:id="35"/>
      <w:r w:rsidR="00975F95">
        <w:rPr>
          <w:rStyle w:val="Verwijzingopmerking"/>
        </w:rPr>
        <w:commentReference w:id="35"/>
      </w:r>
      <w:commentRangeEnd w:id="36"/>
      <w:r w:rsidR="005C099E">
        <w:rPr>
          <w:rStyle w:val="Verwijzingopmerking"/>
        </w:rPr>
        <w:commentReference w:id="36"/>
      </w:r>
      <w:r w:rsidRPr="00E12B46">
        <w:rPr>
          <w:sz w:val="22"/>
          <w:lang w:val="en-US"/>
        </w:rPr>
        <w:t xml:space="preserve">is therefore needed to keep the risk of </w:t>
      </w:r>
      <w:r>
        <w:rPr>
          <w:sz w:val="22"/>
          <w:lang w:val="en-US"/>
        </w:rPr>
        <w:t>ATON</w:t>
      </w:r>
      <w:r w:rsidRPr="00E12B46">
        <w:rPr>
          <w:sz w:val="22"/>
          <w:lang w:val="en-US"/>
        </w:rPr>
        <w:t xml:space="preserve"> operations as low as possible. Another risk to </w:t>
      </w:r>
      <w:r>
        <w:rPr>
          <w:sz w:val="22"/>
          <w:lang w:val="en-US"/>
        </w:rPr>
        <w:t>ATON</w:t>
      </w:r>
      <w:r w:rsidRPr="00E12B46">
        <w:rPr>
          <w:sz w:val="22"/>
          <w:lang w:val="en-US"/>
        </w:rPr>
        <w:t xml:space="preserve">s’ is accidental due to the human factor, data corruption and connectivity risk (interference). The reason for hacking were stressed being ransomware the most observed. Jens presented Iridium as the preferred technology for last mile communication and the data management platform to mitigate the risk permitting different capabilities and methodologies as part of the design considerations (encryption levels, segregation of Personally Identifiable Information (PII), authentication among others). Jens advised that </w:t>
      </w:r>
      <w:r w:rsidRPr="00E12B46">
        <w:rPr>
          <w:sz w:val="22"/>
          <w:lang w:val="en-US"/>
        </w:rPr>
        <w:lastRenderedPageBreak/>
        <w:t>good procedures could be to conduct penetration testing not only for system validation, but continuously, maintain backup and restore management and finally to start by forming a written IT cybersecurity policy for risk mitigation.</w:t>
      </w:r>
    </w:p>
    <w:p w14:paraId="1C5E2297" w14:textId="77777777" w:rsidR="001D6B88" w:rsidRPr="00041C02" w:rsidRDefault="001D6B88" w:rsidP="00BA1C02">
      <w:pPr>
        <w:pStyle w:val="Plattetekst"/>
        <w:rPr>
          <w:b/>
          <w:bCs/>
          <w:lang w:val="en-US"/>
        </w:rPr>
      </w:pPr>
    </w:p>
    <w:p w14:paraId="6261C209" w14:textId="77777777" w:rsidR="00456543" w:rsidRDefault="00456543" w:rsidP="00456543">
      <w:pPr>
        <w:pStyle w:val="Kop1"/>
      </w:pPr>
      <w:bookmarkStart w:id="37" w:name="_Toc146192122"/>
      <w:r>
        <w:t>Considerations for Maritime services in the context of e-navigation</w:t>
      </w:r>
      <w:bookmarkEnd w:id="37"/>
    </w:p>
    <w:p w14:paraId="5B5DC289" w14:textId="77777777" w:rsidR="00CD7F7E" w:rsidRPr="00F55AD7" w:rsidRDefault="00CD7F7E" w:rsidP="00CD7F7E">
      <w:pPr>
        <w:pStyle w:val="Heading1separationline"/>
      </w:pPr>
    </w:p>
    <w:p w14:paraId="36FCF7DB" w14:textId="7F1D541B" w:rsidR="002B59A9" w:rsidRPr="001072FD" w:rsidRDefault="002B59A9" w:rsidP="002B59A9">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ins w:id="38" w:author="Martijn Ebben" w:date="2022-10-26T14:12:00Z">
        <w:r w:rsidR="00BA77BF">
          <w:rPr>
            <w:highlight w:val="yellow"/>
          </w:rPr>
          <w:t>s</w:t>
        </w:r>
      </w:ins>
      <w:r w:rsidRPr="004E3B74">
        <w:rPr>
          <w:highlight w:val="yellow"/>
        </w:rPr>
        <w:t xml:space="preserve"> to review, comment and amend</w:t>
      </w:r>
    </w:p>
    <w:p w14:paraId="21BD7097" w14:textId="77777777" w:rsidR="006B5D72" w:rsidRPr="006B5D72" w:rsidRDefault="006B5D72" w:rsidP="00D97A07">
      <w:pPr>
        <w:pStyle w:val="Lijstalinea"/>
        <w:numPr>
          <w:ilvl w:val="0"/>
          <w:numId w:val="27"/>
        </w:numPr>
        <w:spacing w:after="160" w:line="259" w:lineRule="auto"/>
        <w:rPr>
          <w:sz w:val="22"/>
        </w:rPr>
      </w:pPr>
      <w:r w:rsidRPr="006B5D72">
        <w:rPr>
          <w:sz w:val="22"/>
        </w:rPr>
        <w:t>Problems emerging from trust: Different Stakeholders want to share different types of data, but need to make sure the other parties transmitting/receiving data can be trusted</w:t>
      </w:r>
    </w:p>
    <w:p w14:paraId="7B951723" w14:textId="77777777" w:rsidR="006B5D72" w:rsidRPr="006B5D72" w:rsidRDefault="006B5D72" w:rsidP="00D97A07">
      <w:pPr>
        <w:pStyle w:val="Lijstalinea"/>
        <w:numPr>
          <w:ilvl w:val="1"/>
          <w:numId w:val="27"/>
        </w:numPr>
        <w:spacing w:after="160" w:line="259" w:lineRule="auto"/>
        <w:rPr>
          <w:sz w:val="22"/>
        </w:rPr>
      </w:pPr>
      <w:r w:rsidRPr="006B5D72">
        <w:rPr>
          <w:sz w:val="22"/>
        </w:rPr>
        <w:t>No central point of trust / world-</w:t>
      </w:r>
      <w:commentRangeStart w:id="39"/>
      <w:commentRangeStart w:id="40"/>
      <w:r w:rsidRPr="006B5D72">
        <w:rPr>
          <w:sz w:val="22"/>
        </w:rPr>
        <w:t xml:space="preserve">wide </w:t>
      </w:r>
      <w:commentRangeEnd w:id="39"/>
      <w:r w:rsidR="00642CC8">
        <w:rPr>
          <w:rStyle w:val="Verwijzingopmerking"/>
        </w:rPr>
        <w:commentReference w:id="39"/>
      </w:r>
      <w:commentRangeEnd w:id="40"/>
      <w:r w:rsidR="00962433">
        <w:rPr>
          <w:rStyle w:val="Verwijzingopmerking"/>
        </w:rPr>
        <w:commentReference w:id="40"/>
      </w:r>
    </w:p>
    <w:p w14:paraId="21A58218" w14:textId="77777777" w:rsidR="006B5D72" w:rsidRPr="006B5D72" w:rsidRDefault="006B5D72" w:rsidP="00D97A07">
      <w:pPr>
        <w:pStyle w:val="Lijstalinea"/>
        <w:numPr>
          <w:ilvl w:val="1"/>
          <w:numId w:val="27"/>
        </w:numPr>
        <w:spacing w:after="160" w:line="259" w:lineRule="auto"/>
        <w:rPr>
          <w:sz w:val="22"/>
        </w:rPr>
      </w:pPr>
      <w:r w:rsidRPr="006B5D72">
        <w:rPr>
          <w:sz w:val="22"/>
        </w:rPr>
        <w:t>Authenticity of Messages</w:t>
      </w:r>
    </w:p>
    <w:p w14:paraId="657C873E"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Identity Management: Establishing PKI </w:t>
      </w:r>
    </w:p>
    <w:p w14:paraId="755D3C06" w14:textId="77777777" w:rsidR="006B5D72" w:rsidRPr="006B5D72" w:rsidRDefault="006B5D72" w:rsidP="00D97A07">
      <w:pPr>
        <w:pStyle w:val="Lijstalinea"/>
        <w:numPr>
          <w:ilvl w:val="1"/>
          <w:numId w:val="27"/>
        </w:numPr>
        <w:spacing w:after="160" w:line="259" w:lineRule="auto"/>
        <w:rPr>
          <w:sz w:val="22"/>
        </w:rPr>
      </w:pPr>
      <w:r w:rsidRPr="006B5D72">
        <w:rPr>
          <w:sz w:val="22"/>
        </w:rPr>
        <w:t>Modelling complex trust relations: A dataset may be issued by a local authority, be forwarded to a coordinating authority, and then distributed to a mariner by a distribution service. Who needs to trust whom, how can it be modelled securely? -&gt; verify chain of trust</w:t>
      </w:r>
    </w:p>
    <w:p w14:paraId="14D49E9B" w14:textId="77777777" w:rsidR="006B5D72" w:rsidRPr="006B5D72" w:rsidRDefault="006B5D72" w:rsidP="00D97A07">
      <w:pPr>
        <w:pStyle w:val="Lijstalinea"/>
        <w:numPr>
          <w:ilvl w:val="0"/>
          <w:numId w:val="27"/>
        </w:numPr>
        <w:spacing w:after="160" w:line="259" w:lineRule="auto"/>
        <w:rPr>
          <w:sz w:val="22"/>
        </w:rPr>
      </w:pPr>
      <w:r w:rsidRPr="006B5D72">
        <w:rPr>
          <w:sz w:val="22"/>
        </w:rPr>
        <w:t>Communication Channels</w:t>
      </w:r>
    </w:p>
    <w:p w14:paraId="3BD54D7E" w14:textId="77777777" w:rsidR="006B5D72" w:rsidRPr="006B5D72" w:rsidRDefault="006B5D72" w:rsidP="00D97A07">
      <w:pPr>
        <w:pStyle w:val="Lijstalinea"/>
        <w:numPr>
          <w:ilvl w:val="1"/>
          <w:numId w:val="27"/>
        </w:numPr>
        <w:spacing w:after="160" w:line="259" w:lineRule="auto"/>
        <w:rPr>
          <w:sz w:val="22"/>
        </w:rPr>
      </w:pPr>
      <w:r w:rsidRPr="006B5D72">
        <w:rPr>
          <w:sz w:val="22"/>
        </w:rPr>
        <w:t>Security of communication channels (dealing with insecure channels like AIS, VDES, NAVTEX, …)</w:t>
      </w:r>
    </w:p>
    <w:p w14:paraId="010AA28F" w14:textId="77777777" w:rsidR="006B5D72" w:rsidRPr="006B5D72" w:rsidRDefault="006B5D72" w:rsidP="00D97A07">
      <w:pPr>
        <w:pStyle w:val="Lijstalinea"/>
        <w:numPr>
          <w:ilvl w:val="1"/>
          <w:numId w:val="27"/>
        </w:numPr>
        <w:spacing w:after="160" w:line="259" w:lineRule="auto"/>
        <w:rPr>
          <w:sz w:val="22"/>
        </w:rPr>
      </w:pPr>
      <w:r w:rsidRPr="006B5D72">
        <w:rPr>
          <w:sz w:val="22"/>
        </w:rPr>
        <w:t>Availability: Interrupted connection, network not available, data loss, …</w:t>
      </w:r>
    </w:p>
    <w:p w14:paraId="100AFBE1" w14:textId="77777777" w:rsidR="006B5D72" w:rsidRPr="006B5D72" w:rsidRDefault="006B5D72" w:rsidP="00D97A07">
      <w:pPr>
        <w:pStyle w:val="Lijstalinea"/>
        <w:numPr>
          <w:ilvl w:val="1"/>
          <w:numId w:val="27"/>
        </w:numPr>
        <w:spacing w:after="160" w:line="259" w:lineRule="auto"/>
        <w:rPr>
          <w:sz w:val="22"/>
        </w:rPr>
      </w:pPr>
      <w:r w:rsidRPr="006B5D72">
        <w:rPr>
          <w:sz w:val="22"/>
        </w:rPr>
        <w:t>Integrity of Messages / Man-in-the-middle</w:t>
      </w:r>
    </w:p>
    <w:p w14:paraId="106D957F" w14:textId="77777777" w:rsidR="006B5D72" w:rsidRPr="006B5D72" w:rsidRDefault="006B5D72" w:rsidP="00D97A07">
      <w:pPr>
        <w:pStyle w:val="Lijstalinea"/>
        <w:numPr>
          <w:ilvl w:val="1"/>
          <w:numId w:val="27"/>
        </w:numPr>
        <w:spacing w:after="160" w:line="259" w:lineRule="auto"/>
        <w:rPr>
          <w:sz w:val="22"/>
        </w:rPr>
      </w:pPr>
      <w:r w:rsidRPr="006B5D72">
        <w:rPr>
          <w:sz w:val="22"/>
        </w:rPr>
        <w:t>Implications for (physical) Safety</w:t>
      </w:r>
    </w:p>
    <w:p w14:paraId="570CF54D" w14:textId="77777777" w:rsidR="006B5D72" w:rsidRPr="006B5D72" w:rsidRDefault="006B5D72" w:rsidP="00D97A07">
      <w:pPr>
        <w:pStyle w:val="Lijstalinea"/>
        <w:numPr>
          <w:ilvl w:val="0"/>
          <w:numId w:val="27"/>
        </w:numPr>
        <w:spacing w:after="160" w:line="259" w:lineRule="auto"/>
        <w:rPr>
          <w:sz w:val="22"/>
        </w:rPr>
      </w:pPr>
      <w:r w:rsidRPr="006B5D72">
        <w:rPr>
          <w:sz w:val="22"/>
        </w:rPr>
        <w:t>Currently, MS focusing on more modern and commonly used (less domain specific) technologies and concepts like IP, REST, Service-oriented Architectures</w:t>
      </w:r>
    </w:p>
    <w:p w14:paraId="272B6A19" w14:textId="77777777" w:rsidR="006B5D72" w:rsidRPr="006B5D72" w:rsidRDefault="006B5D72" w:rsidP="00D97A07">
      <w:pPr>
        <w:pStyle w:val="Lijstalinea"/>
        <w:numPr>
          <w:ilvl w:val="1"/>
          <w:numId w:val="27"/>
        </w:numPr>
        <w:spacing w:after="160" w:line="259" w:lineRule="auto"/>
        <w:rPr>
          <w:sz w:val="22"/>
        </w:rPr>
      </w:pPr>
      <w:r w:rsidRPr="006B5D72">
        <w:rPr>
          <w:sz w:val="22"/>
        </w:rPr>
        <w:t xml:space="preserve">Frequent monitoring of new exploits/vulnerabilities (e.g., CVE monitoring) required. </w:t>
      </w:r>
    </w:p>
    <w:p w14:paraId="4791F814" w14:textId="77777777" w:rsidR="006B5D72" w:rsidRPr="006B5D72" w:rsidRDefault="006B5D72" w:rsidP="00D97A07">
      <w:pPr>
        <w:pStyle w:val="Lijstalinea"/>
        <w:numPr>
          <w:ilvl w:val="1"/>
          <w:numId w:val="27"/>
        </w:numPr>
        <w:spacing w:after="160" w:line="259" w:lineRule="auto"/>
        <w:rPr>
          <w:sz w:val="22"/>
        </w:rPr>
      </w:pPr>
      <w:r w:rsidRPr="006B5D72">
        <w:rPr>
          <w:sz w:val="22"/>
        </w:rPr>
        <w:t>Attack surface is more “public” than in proprietary services, but also comes with standardized and well-established solutions for protection.  -&gt; Expected to see more of this in the future</w:t>
      </w:r>
    </w:p>
    <w:p w14:paraId="45E6FD8B" w14:textId="77777777" w:rsidR="006B5D72" w:rsidRPr="006B5D72" w:rsidRDefault="006B5D72" w:rsidP="006B5D72">
      <w:pPr>
        <w:rPr>
          <w:sz w:val="22"/>
        </w:rPr>
      </w:pPr>
    </w:p>
    <w:p w14:paraId="49999503" w14:textId="77777777" w:rsidR="006B5D72" w:rsidRPr="006B5D72" w:rsidRDefault="006B5D72" w:rsidP="00151C27">
      <w:pPr>
        <w:pStyle w:val="Kop2"/>
      </w:pPr>
      <w:bookmarkStart w:id="41" w:name="_Toc146192123"/>
      <w:r w:rsidRPr="006B5D72">
        <w:t>MS-specific documents to consider:</w:t>
      </w:r>
      <w:bookmarkEnd w:id="41"/>
    </w:p>
    <w:p w14:paraId="23F673ED" w14:textId="77777777" w:rsidR="004D3D89" w:rsidRDefault="004D3D89" w:rsidP="004D3D89">
      <w:pPr>
        <w:pStyle w:val="Heading2separationline"/>
      </w:pPr>
    </w:p>
    <w:p w14:paraId="40CA0AC9"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R1019: PROVISION OF MARITIME SERVICES IN THE CONTEXT OF E-NAVIGATION IN THE DOMAIN OF IALA </w:t>
      </w:r>
      <w:r w:rsidRPr="006B5D72">
        <w:rPr>
          <w:b/>
          <w:bCs/>
          <w:sz w:val="22"/>
        </w:rPr>
        <w:t>(recommendation)</w:t>
      </w:r>
    </w:p>
    <w:p w14:paraId="220CA9FF" w14:textId="77777777" w:rsidR="006B5D72" w:rsidRPr="006B5D72" w:rsidRDefault="006B5D72" w:rsidP="00D97A07">
      <w:pPr>
        <w:pStyle w:val="Lijstalinea"/>
        <w:numPr>
          <w:ilvl w:val="1"/>
          <w:numId w:val="23"/>
        </w:numPr>
        <w:spacing w:after="160" w:line="259" w:lineRule="auto"/>
        <w:rPr>
          <w:sz w:val="22"/>
        </w:rPr>
      </w:pPr>
      <w:r w:rsidRPr="006B5D72">
        <w:rPr>
          <w:sz w:val="22"/>
        </w:rPr>
        <w:t>Covers general aspects of digitalisation: Resilience, security, identity and authentication by design</w:t>
      </w:r>
    </w:p>
    <w:p w14:paraId="5AE26178"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Availability, Integrity, Confidentiality </w:t>
      </w:r>
    </w:p>
    <w:p w14:paraId="39C21D86"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IALA G1157: WEB SERVICE BASED S-100 DATA EXCHANGE </w:t>
      </w:r>
      <w:r w:rsidRPr="006B5D72">
        <w:rPr>
          <w:b/>
          <w:bCs/>
          <w:sz w:val="22"/>
        </w:rPr>
        <w:t>(technical guideline)</w:t>
      </w:r>
    </w:p>
    <w:p w14:paraId="66F36ADB" w14:textId="77777777" w:rsidR="006B5D72" w:rsidRPr="006B5D72" w:rsidRDefault="006B5D72" w:rsidP="00D97A07">
      <w:pPr>
        <w:pStyle w:val="Lijstalinea"/>
        <w:numPr>
          <w:ilvl w:val="1"/>
          <w:numId w:val="23"/>
        </w:numPr>
        <w:spacing w:after="160" w:line="259" w:lineRule="auto"/>
        <w:rPr>
          <w:sz w:val="22"/>
        </w:rPr>
      </w:pPr>
      <w:r w:rsidRPr="006B5D72">
        <w:rPr>
          <w:sz w:val="22"/>
        </w:rPr>
        <w:t>Guidance on implementing MS with S-100 data</w:t>
      </w:r>
    </w:p>
    <w:p w14:paraId="235730D9" w14:textId="77777777" w:rsidR="006B5D72" w:rsidRPr="006B5D72" w:rsidRDefault="006B5D72" w:rsidP="00D97A07">
      <w:pPr>
        <w:pStyle w:val="Lijstalinea"/>
        <w:numPr>
          <w:ilvl w:val="1"/>
          <w:numId w:val="23"/>
        </w:numPr>
        <w:spacing w:after="160" w:line="259" w:lineRule="auto"/>
        <w:rPr>
          <w:sz w:val="22"/>
        </w:rPr>
      </w:pPr>
      <w:r w:rsidRPr="006B5D72">
        <w:rPr>
          <w:sz w:val="22"/>
        </w:rPr>
        <w:t>Recommends to use IP and TLS in combination with PKI</w:t>
      </w:r>
    </w:p>
    <w:p w14:paraId="62F9ADC7" w14:textId="77777777" w:rsidR="006B5D72" w:rsidRPr="006B5D72" w:rsidRDefault="006B5D72" w:rsidP="00D97A07">
      <w:pPr>
        <w:pStyle w:val="Lijstalinea"/>
        <w:numPr>
          <w:ilvl w:val="1"/>
          <w:numId w:val="23"/>
        </w:numPr>
        <w:spacing w:after="160" w:line="259" w:lineRule="auto"/>
        <w:rPr>
          <w:sz w:val="22"/>
        </w:rPr>
      </w:pPr>
      <w:r w:rsidRPr="006B5D72">
        <w:rPr>
          <w:sz w:val="22"/>
        </w:rPr>
        <w:t>Local certificate store -&gt; offline PKI</w:t>
      </w:r>
    </w:p>
    <w:p w14:paraId="1F8C86EF"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Sign data (+timestamp to avoid replay attacks) </w:t>
      </w:r>
    </w:p>
    <w:p w14:paraId="6D2137EB" w14:textId="77777777" w:rsidR="006B5D72" w:rsidRPr="006B5D72" w:rsidRDefault="006B5D72" w:rsidP="00D97A07">
      <w:pPr>
        <w:pStyle w:val="Lijstalinea"/>
        <w:numPr>
          <w:ilvl w:val="0"/>
          <w:numId w:val="23"/>
        </w:numPr>
        <w:spacing w:after="160" w:line="259" w:lineRule="auto"/>
        <w:rPr>
          <w:sz w:val="22"/>
        </w:rPr>
      </w:pPr>
      <w:r w:rsidRPr="006B5D72">
        <w:rPr>
          <w:sz w:val="22"/>
        </w:rPr>
        <w:t xml:space="preserve">IEC 63173-2 ED1: Maritime navigation and radio communication equipment and systems – Data interface – Part 2: Secure exchange and communication of S-100 based products (SECOM) </w:t>
      </w:r>
      <w:r w:rsidRPr="006B5D72">
        <w:rPr>
          <w:b/>
          <w:bCs/>
          <w:sz w:val="22"/>
        </w:rPr>
        <w:t>(technical guideline)</w:t>
      </w:r>
    </w:p>
    <w:p w14:paraId="2E6B1BF2" w14:textId="77777777" w:rsidR="006B5D72" w:rsidRPr="006B5D72" w:rsidRDefault="006B5D72" w:rsidP="00D97A07">
      <w:pPr>
        <w:pStyle w:val="Lijstalinea"/>
        <w:numPr>
          <w:ilvl w:val="1"/>
          <w:numId w:val="23"/>
        </w:numPr>
        <w:spacing w:after="160" w:line="259" w:lineRule="auto"/>
        <w:rPr>
          <w:sz w:val="22"/>
        </w:rPr>
      </w:pPr>
      <w:r w:rsidRPr="006B5D72">
        <w:rPr>
          <w:sz w:val="22"/>
        </w:rPr>
        <w:t>Standardizes Interfaces used for S-100 online data exchange.</w:t>
      </w:r>
    </w:p>
    <w:p w14:paraId="5E1BEA34" w14:textId="77777777" w:rsidR="006B5D72" w:rsidRPr="006B5D72" w:rsidRDefault="006B5D72" w:rsidP="00D97A07">
      <w:pPr>
        <w:pStyle w:val="Lijstalinea"/>
        <w:numPr>
          <w:ilvl w:val="1"/>
          <w:numId w:val="23"/>
        </w:numPr>
        <w:spacing w:after="160" w:line="259" w:lineRule="auto"/>
        <w:rPr>
          <w:sz w:val="22"/>
        </w:rPr>
      </w:pPr>
      <w:r w:rsidRPr="006B5D72">
        <w:rPr>
          <w:sz w:val="22"/>
        </w:rPr>
        <w:t>Provides some general guidance on how to utilize Identity Management and Service Discovery on the technical level</w:t>
      </w:r>
    </w:p>
    <w:p w14:paraId="6FF4BE2E" w14:textId="77777777" w:rsidR="006B5D72" w:rsidRPr="006B5D72" w:rsidRDefault="006B5D72" w:rsidP="00D97A07">
      <w:pPr>
        <w:pStyle w:val="Lijstalinea"/>
        <w:numPr>
          <w:ilvl w:val="0"/>
          <w:numId w:val="23"/>
        </w:numPr>
        <w:spacing w:after="160" w:line="259" w:lineRule="auto"/>
        <w:rPr>
          <w:b/>
          <w:bCs/>
          <w:sz w:val="22"/>
        </w:rPr>
      </w:pPr>
      <w:r w:rsidRPr="006B5D72">
        <w:rPr>
          <w:sz w:val="22"/>
        </w:rPr>
        <w:t xml:space="preserve">IALA G1161: GUIDELINE ON THE EVALUATION OF PLATFORMS FOR THE PROVISION OF MARITIME SERVICES IN THE CONTEXT OF E-NAVIGATION </w:t>
      </w:r>
      <w:r w:rsidRPr="006B5D72">
        <w:rPr>
          <w:b/>
          <w:bCs/>
          <w:sz w:val="22"/>
        </w:rPr>
        <w:t>(generic guideline)</w:t>
      </w:r>
    </w:p>
    <w:p w14:paraId="1B30DD21" w14:textId="77777777" w:rsidR="006B5D72" w:rsidRPr="006B5D72" w:rsidRDefault="006B5D72" w:rsidP="00D97A07">
      <w:pPr>
        <w:pStyle w:val="Lijstalinea"/>
        <w:numPr>
          <w:ilvl w:val="1"/>
          <w:numId w:val="23"/>
        </w:numPr>
        <w:spacing w:after="160" w:line="259" w:lineRule="auto"/>
        <w:rPr>
          <w:sz w:val="22"/>
        </w:rPr>
      </w:pPr>
      <w:r w:rsidRPr="006B5D72">
        <w:rPr>
          <w:sz w:val="22"/>
        </w:rPr>
        <w:lastRenderedPageBreak/>
        <w:t>Provides a framework to evaluate technologies/platforms for MS</w:t>
      </w:r>
    </w:p>
    <w:p w14:paraId="3C9FFC8D" w14:textId="77777777" w:rsidR="006B5D72" w:rsidRPr="006B5D72" w:rsidRDefault="006B5D72" w:rsidP="00D97A07">
      <w:pPr>
        <w:pStyle w:val="Lijstalinea"/>
        <w:numPr>
          <w:ilvl w:val="1"/>
          <w:numId w:val="23"/>
        </w:numPr>
        <w:spacing w:after="160" w:line="259" w:lineRule="auto"/>
        <w:rPr>
          <w:sz w:val="22"/>
        </w:rPr>
      </w:pPr>
      <w:r w:rsidRPr="006B5D72">
        <w:rPr>
          <w:sz w:val="22"/>
        </w:rPr>
        <w:t>Covers basic aspects of Cyber Security: Authentication, Authorization, Robustness, Efficiency, Confidentiality, Integrity, Availability, Non-repudiation</w:t>
      </w:r>
    </w:p>
    <w:p w14:paraId="60A88496" w14:textId="77777777" w:rsidR="006B5D72" w:rsidRPr="006B5D72" w:rsidRDefault="006B5D72" w:rsidP="00D97A07">
      <w:pPr>
        <w:pStyle w:val="Lijstalinea"/>
        <w:numPr>
          <w:ilvl w:val="0"/>
          <w:numId w:val="23"/>
        </w:numPr>
        <w:spacing w:after="160" w:line="259" w:lineRule="auto"/>
        <w:rPr>
          <w:sz w:val="22"/>
        </w:rPr>
      </w:pPr>
      <w:r w:rsidRPr="006B5D72">
        <w:rPr>
          <w:sz w:val="22"/>
        </w:rPr>
        <w:t>(Technical Design Specification(s) for Maritime Services currently being drafted using SECOM)</w:t>
      </w:r>
    </w:p>
    <w:p w14:paraId="3BF366C1" w14:textId="77777777" w:rsidR="006B5D72" w:rsidRPr="006B5D72" w:rsidRDefault="006B5D72" w:rsidP="00D97A07">
      <w:pPr>
        <w:pStyle w:val="Lijstalinea"/>
        <w:numPr>
          <w:ilvl w:val="0"/>
          <w:numId w:val="23"/>
        </w:numPr>
        <w:spacing w:after="160" w:line="259" w:lineRule="auto"/>
        <w:rPr>
          <w:sz w:val="22"/>
        </w:rPr>
      </w:pPr>
      <w:r w:rsidRPr="006B5D72">
        <w:rPr>
          <w:sz w:val="22"/>
        </w:rPr>
        <w:t>Maritime Connectivity Platform (MCP) as a framework for secure maritime data exchange:</w:t>
      </w:r>
    </w:p>
    <w:p w14:paraId="03B9C20C" w14:textId="77777777" w:rsidR="006B5D72" w:rsidRPr="006B5D72" w:rsidRDefault="006B5D72" w:rsidP="00D97A07">
      <w:pPr>
        <w:pStyle w:val="Lijstalinea"/>
        <w:numPr>
          <w:ilvl w:val="1"/>
          <w:numId w:val="23"/>
        </w:numPr>
        <w:spacing w:after="160" w:line="259" w:lineRule="auto"/>
        <w:rPr>
          <w:sz w:val="22"/>
        </w:rPr>
      </w:pPr>
      <w:r w:rsidRPr="006B5D72">
        <w:rPr>
          <w:sz w:val="22"/>
        </w:rPr>
        <w:t>Documentation on MCP PKI</w:t>
      </w:r>
    </w:p>
    <w:p w14:paraId="0856083A" w14:textId="77777777" w:rsidR="006B5D72" w:rsidRPr="006B5D72" w:rsidRDefault="006B5D72" w:rsidP="00D97A07">
      <w:pPr>
        <w:pStyle w:val="Lijstalinea"/>
        <w:numPr>
          <w:ilvl w:val="1"/>
          <w:numId w:val="23"/>
        </w:numPr>
        <w:spacing w:after="160" w:line="259" w:lineRule="auto"/>
        <w:rPr>
          <w:sz w:val="22"/>
        </w:rPr>
      </w:pPr>
      <w:r w:rsidRPr="006B5D72">
        <w:rPr>
          <w:sz w:val="22"/>
        </w:rPr>
        <w:t>Identity Management</w:t>
      </w:r>
    </w:p>
    <w:p w14:paraId="67863F95" w14:textId="77777777" w:rsidR="006B5D72" w:rsidRPr="006B5D72" w:rsidRDefault="006B5D72" w:rsidP="00D97A07">
      <w:pPr>
        <w:pStyle w:val="Lijstalinea"/>
        <w:numPr>
          <w:ilvl w:val="1"/>
          <w:numId w:val="23"/>
        </w:numPr>
        <w:spacing w:after="160" w:line="259" w:lineRule="auto"/>
        <w:rPr>
          <w:sz w:val="22"/>
        </w:rPr>
      </w:pPr>
      <w:r w:rsidRPr="006B5D72">
        <w:rPr>
          <w:sz w:val="22"/>
        </w:rPr>
        <w:t xml:space="preserve">Usage of MCP-MRNs </w:t>
      </w:r>
    </w:p>
    <w:p w14:paraId="24421EE8" w14:textId="77777777" w:rsidR="006B5D72" w:rsidRPr="006B5D72" w:rsidRDefault="006B5D72" w:rsidP="00D97A07">
      <w:pPr>
        <w:pStyle w:val="Lijstalinea"/>
        <w:numPr>
          <w:ilvl w:val="1"/>
          <w:numId w:val="23"/>
        </w:numPr>
        <w:spacing w:after="160" w:line="259" w:lineRule="auto"/>
        <w:rPr>
          <w:sz w:val="22"/>
        </w:rPr>
      </w:pPr>
      <w:r w:rsidRPr="006B5D72">
        <w:rPr>
          <w:sz w:val="22"/>
        </w:rPr>
        <w:t>MMS as a secure low-bandwidth messaging service (?)</w:t>
      </w:r>
    </w:p>
    <w:p w14:paraId="17A873B7" w14:textId="77777777" w:rsidR="006B5D72" w:rsidRPr="006B5D72" w:rsidRDefault="006B5D72" w:rsidP="00D97A07">
      <w:pPr>
        <w:pStyle w:val="Lijstalinea"/>
        <w:numPr>
          <w:ilvl w:val="0"/>
          <w:numId w:val="23"/>
        </w:numPr>
        <w:spacing w:after="160" w:line="259" w:lineRule="auto"/>
        <w:rPr>
          <w:sz w:val="22"/>
        </w:rPr>
      </w:pPr>
      <w:r w:rsidRPr="006B5D72">
        <w:rPr>
          <w:sz w:val="22"/>
        </w:rPr>
        <w:t>IMO/BIMCO Documents (not specific to MS)</w:t>
      </w:r>
    </w:p>
    <w:p w14:paraId="346BE742" w14:textId="77777777" w:rsidR="006B5D72" w:rsidRPr="006B5D72" w:rsidRDefault="006B5D72" w:rsidP="00D97A07">
      <w:pPr>
        <w:pStyle w:val="Lijstalinea"/>
        <w:numPr>
          <w:ilvl w:val="1"/>
          <w:numId w:val="23"/>
        </w:numPr>
        <w:spacing w:after="160" w:line="259" w:lineRule="auto"/>
        <w:rPr>
          <w:sz w:val="22"/>
        </w:rPr>
      </w:pPr>
      <w:r w:rsidRPr="006B5D72">
        <w:rPr>
          <w:sz w:val="22"/>
        </w:rPr>
        <w:t>The Guidelines on Cyber Security onboard Ships - Version 4</w:t>
      </w:r>
    </w:p>
    <w:p w14:paraId="2A939629" w14:textId="77777777" w:rsidR="006B5D72" w:rsidRPr="006B5D72" w:rsidRDefault="006B5D72" w:rsidP="00D97A07">
      <w:pPr>
        <w:pStyle w:val="Lijstalinea"/>
        <w:numPr>
          <w:ilvl w:val="1"/>
          <w:numId w:val="23"/>
        </w:numPr>
        <w:spacing w:after="160" w:line="259" w:lineRule="auto"/>
        <w:rPr>
          <w:sz w:val="22"/>
        </w:rPr>
      </w:pPr>
      <w:r w:rsidRPr="006B5D72">
        <w:rPr>
          <w:sz w:val="22"/>
        </w:rPr>
        <w:t>MSC-FAL.1/Circ.3</w:t>
      </w:r>
    </w:p>
    <w:p w14:paraId="7AF46BCC" w14:textId="77777777" w:rsidR="006B5D72" w:rsidRPr="006B5D72" w:rsidRDefault="006B5D72" w:rsidP="00D97A07">
      <w:pPr>
        <w:pStyle w:val="Lijstalinea"/>
        <w:numPr>
          <w:ilvl w:val="1"/>
          <w:numId w:val="23"/>
        </w:numPr>
        <w:spacing w:after="160" w:line="259" w:lineRule="auto"/>
        <w:rPr>
          <w:sz w:val="22"/>
        </w:rPr>
      </w:pPr>
      <w:r w:rsidRPr="006B5D72">
        <w:rPr>
          <w:sz w:val="22"/>
        </w:rPr>
        <w:t>Resolution MSC.428(98)</w:t>
      </w:r>
    </w:p>
    <w:p w14:paraId="0DD86733" w14:textId="77777777" w:rsidR="006B5D72" w:rsidRPr="006B5D72" w:rsidRDefault="006B5D72" w:rsidP="006B5D72">
      <w:pPr>
        <w:rPr>
          <w:sz w:val="22"/>
        </w:rPr>
      </w:pPr>
    </w:p>
    <w:p w14:paraId="41FBCD32" w14:textId="77777777" w:rsidR="006B5D72" w:rsidRPr="006B5D72" w:rsidRDefault="006B5D72" w:rsidP="00151C27">
      <w:pPr>
        <w:pStyle w:val="Kop2"/>
      </w:pPr>
      <w:bookmarkStart w:id="42" w:name="_Toc146192124"/>
      <w:r w:rsidRPr="006B5D72">
        <w:t>Potential Gaps:</w:t>
      </w:r>
      <w:bookmarkEnd w:id="42"/>
    </w:p>
    <w:p w14:paraId="73FBBD72" w14:textId="77777777" w:rsidR="004D3D89" w:rsidRDefault="004D3D89" w:rsidP="004D3D89">
      <w:pPr>
        <w:pStyle w:val="Heading2separationline"/>
      </w:pPr>
    </w:p>
    <w:p w14:paraId="1B9FA6CB" w14:textId="77777777" w:rsidR="006B5D72" w:rsidRPr="006B5D72" w:rsidRDefault="006B5D72" w:rsidP="00D97A07">
      <w:pPr>
        <w:pStyle w:val="Lijstalinea"/>
        <w:numPr>
          <w:ilvl w:val="0"/>
          <w:numId w:val="28"/>
        </w:numPr>
        <w:spacing w:after="160" w:line="259" w:lineRule="auto"/>
        <w:rPr>
          <w:sz w:val="22"/>
        </w:rPr>
      </w:pPr>
      <w:r w:rsidRPr="006B5D72">
        <w:rPr>
          <w:sz w:val="22"/>
        </w:rPr>
        <w:t>How to operate a maritime service from the provider perspective (is it use-case specific?)</w:t>
      </w:r>
    </w:p>
    <w:p w14:paraId="56CE6E45" w14:textId="77777777" w:rsidR="006B5D72" w:rsidRPr="006B5D72" w:rsidRDefault="006B5D72" w:rsidP="00D97A07">
      <w:pPr>
        <w:pStyle w:val="Lijstalinea"/>
        <w:numPr>
          <w:ilvl w:val="0"/>
          <w:numId w:val="28"/>
        </w:numPr>
        <w:spacing w:after="160" w:line="259" w:lineRule="auto"/>
        <w:rPr>
          <w:sz w:val="22"/>
        </w:rPr>
      </w:pPr>
      <w:r w:rsidRPr="006B5D72">
        <w:rPr>
          <w:sz w:val="22"/>
        </w:rPr>
        <w:t xml:space="preserve">Procedures for incidents, disaster recovery, risk mitigation (could be covered by a more general guideline also applicable to VTS &amp; </w:t>
      </w:r>
      <w:proofErr w:type="spellStart"/>
      <w:r w:rsidRPr="006B5D72">
        <w:rPr>
          <w:sz w:val="22"/>
        </w:rPr>
        <w:t>AtoN</w:t>
      </w:r>
      <w:proofErr w:type="spellEnd"/>
      <w:r w:rsidRPr="006B5D72">
        <w:rPr>
          <w:sz w:val="22"/>
        </w:rPr>
        <w:t xml:space="preserve"> (?)) </w:t>
      </w:r>
    </w:p>
    <w:p w14:paraId="48693391" w14:textId="77777777" w:rsidR="006B5D72" w:rsidRPr="006B5D72" w:rsidRDefault="006B5D72" w:rsidP="00D97A07">
      <w:pPr>
        <w:pStyle w:val="Lijstalinea"/>
        <w:numPr>
          <w:ilvl w:val="0"/>
          <w:numId w:val="28"/>
        </w:numPr>
        <w:spacing w:after="160" w:line="259" w:lineRule="auto"/>
        <w:rPr>
          <w:sz w:val="22"/>
        </w:rPr>
      </w:pPr>
      <w:r w:rsidRPr="006B5D72">
        <w:rPr>
          <w:sz w:val="22"/>
        </w:rPr>
        <w:t>How to model (decentralized) trust relations and implement them securely (WIP @ MCP consortium)</w:t>
      </w:r>
    </w:p>
    <w:p w14:paraId="06EC2E1A" w14:textId="77777777" w:rsidR="006B5D72" w:rsidRPr="006B5D72" w:rsidRDefault="006B5D72" w:rsidP="00D97A07">
      <w:pPr>
        <w:pStyle w:val="Lijstalinea"/>
        <w:numPr>
          <w:ilvl w:val="0"/>
          <w:numId w:val="28"/>
        </w:numPr>
        <w:spacing w:after="160" w:line="259" w:lineRule="auto"/>
        <w:rPr>
          <w:sz w:val="22"/>
        </w:rPr>
      </w:pPr>
      <w:r w:rsidRPr="006B5D72">
        <w:rPr>
          <w:sz w:val="22"/>
        </w:rPr>
        <w:t>Using low-bandwidth communication channels (like VDES) is currently a general gap for MS (not only for cyber security).</w:t>
      </w:r>
    </w:p>
    <w:p w14:paraId="2DB1488E" w14:textId="77777777" w:rsidR="00710647" w:rsidRPr="006B5D72" w:rsidRDefault="00710647" w:rsidP="00710647">
      <w:pPr>
        <w:rPr>
          <w:sz w:val="22"/>
        </w:rPr>
      </w:pPr>
    </w:p>
    <w:p w14:paraId="05393067" w14:textId="2DA1D645" w:rsidR="000A7644" w:rsidRDefault="00BA77BF" w:rsidP="00D80EB4">
      <w:pPr>
        <w:pStyle w:val="Kop1"/>
      </w:pPr>
      <w:bookmarkStart w:id="43" w:name="_Toc146192125"/>
      <w:r>
        <w:t xml:space="preserve">Considerations for </w:t>
      </w:r>
      <w:r w:rsidR="00D80EB4">
        <w:t>VTS</w:t>
      </w:r>
      <w:bookmarkEnd w:id="43"/>
    </w:p>
    <w:p w14:paraId="7E029776" w14:textId="77777777" w:rsidR="001072FD" w:rsidRPr="00F55AD7" w:rsidRDefault="001072FD" w:rsidP="001072FD">
      <w:pPr>
        <w:pStyle w:val="Heading1separationline"/>
      </w:pPr>
    </w:p>
    <w:p w14:paraId="61686912" w14:textId="5020EE77" w:rsidR="00BA77BF" w:rsidRPr="001072FD" w:rsidDel="00860206" w:rsidRDefault="00BA77BF" w:rsidP="00BA77BF">
      <w:pPr>
        <w:pStyle w:val="Plattetekst"/>
        <w:rPr>
          <w:del w:id="44" w:author="Ebben, Martijn" w:date="2023-09-21T12:07:00Z"/>
        </w:rPr>
      </w:pPr>
      <w:del w:id="45" w:author="Ebben, Martijn" w:date="2023-09-21T12:07:00Z">
        <w:r w:rsidRPr="001072FD" w:rsidDel="00860206">
          <w:rPr>
            <w:highlight w:val="yellow"/>
          </w:rPr>
          <w:delText xml:space="preserve">Request to </w:delText>
        </w:r>
        <w:r w:rsidDel="00860206">
          <w:rPr>
            <w:highlight w:val="yellow"/>
          </w:rPr>
          <w:delText>all</w:delText>
        </w:r>
        <w:r w:rsidRPr="001072FD" w:rsidDel="00860206">
          <w:rPr>
            <w:highlight w:val="yellow"/>
          </w:rPr>
          <w:delText xml:space="preserve"> committe</w:delText>
        </w:r>
        <w:r w:rsidRPr="004E3B74" w:rsidDel="00860206">
          <w:rPr>
            <w:highlight w:val="yellow"/>
          </w:rPr>
          <w:delText>e</w:delText>
        </w:r>
        <w:r w:rsidDel="00860206">
          <w:rPr>
            <w:highlight w:val="yellow"/>
          </w:rPr>
          <w:delText>s</w:delText>
        </w:r>
        <w:r w:rsidRPr="004E3B74" w:rsidDel="00860206">
          <w:rPr>
            <w:highlight w:val="yellow"/>
          </w:rPr>
          <w:delText xml:space="preserve"> to review, comment and amend</w:delText>
        </w:r>
      </w:del>
    </w:p>
    <w:p w14:paraId="2F6613C0" w14:textId="65C36BF4" w:rsidR="00BA77BF" w:rsidRDefault="00E17487" w:rsidP="00BA1C02">
      <w:pPr>
        <w:pStyle w:val="Plattetekst"/>
      </w:pPr>
      <w:r w:rsidRPr="00F01347">
        <w:t xml:space="preserve">In VTS, </w:t>
      </w:r>
      <w:r>
        <w:t>cyber security risks focus on three main areas, namely the sensors, the presentation (VTS systems) and the communication systems, all with their unique risks</w:t>
      </w:r>
      <w:r w:rsidR="00BA77BF">
        <w:t xml:space="preserve"> and potential mitigating measures</w:t>
      </w:r>
      <w:r>
        <w:t>.</w:t>
      </w:r>
    </w:p>
    <w:p w14:paraId="522F3D34" w14:textId="59627654" w:rsidR="009D1D7E" w:rsidRDefault="009D1D7E" w:rsidP="00BA1C02">
      <w:pPr>
        <w:pStyle w:val="Plattetekst"/>
        <w:rPr>
          <w:ins w:id="46" w:author="Ebben, Martijn" w:date="2023-09-21T12:05:00Z"/>
        </w:rPr>
      </w:pPr>
      <w:r>
        <w:t>Availability and reliability of the systems usually has the highest priority and cyber security measures may have an adverse effect on these. On the other hand, not taking measures against cyber risks may impact availability and reliability. Therefore, a good balance between security and reliability is required.</w:t>
      </w:r>
      <w:ins w:id="47" w:author="Ebben, Martijn" w:date="2023-09-21T12:04:00Z">
        <w:r w:rsidR="00860206">
          <w:t xml:space="preserve"> A risk assessment is a good approach to f</w:t>
        </w:r>
      </w:ins>
      <w:ins w:id="48" w:author="Ebben, Martijn" w:date="2023-09-21T12:05:00Z">
        <w:r w:rsidR="00860206">
          <w:t>ind this balance.</w:t>
        </w:r>
      </w:ins>
    </w:p>
    <w:p w14:paraId="316262D0" w14:textId="5FC65CD2" w:rsidR="00860206" w:rsidRDefault="00860206" w:rsidP="00BA1C02">
      <w:pPr>
        <w:pStyle w:val="Plattetekst"/>
      </w:pPr>
      <w:ins w:id="49" w:author="Ebben, Martijn" w:date="2023-09-21T12:05:00Z">
        <w:r>
          <w:t>With the intended increased provision of VTS Digital Services (S-210, S-212 ...), to some extent replacing provision via voice based communication, data integrity become a vital focus point against e.g. Liability issues. Furthermore all exchanged and provisioned data (services) need to be fully traceable, i.e. logged/archived as a function provisioned by the VTS System</w:t>
        </w:r>
      </w:ins>
      <w:ins w:id="50" w:author="Ebben, Martijn" w:date="2023-09-21T12:06:00Z">
        <w:r>
          <w:t xml:space="preserve">, </w:t>
        </w:r>
      </w:ins>
      <w:ins w:id="51" w:author="Ebben, Martijn" w:date="2023-09-21T12:05:00Z">
        <w:r>
          <w:t xml:space="preserve">beside </w:t>
        </w:r>
      </w:ins>
      <w:ins w:id="52" w:author="Ebben, Martijn" w:date="2023-09-21T12:06:00Z">
        <w:r>
          <w:t>v</w:t>
        </w:r>
      </w:ins>
      <w:ins w:id="53" w:author="Ebben, Martijn" w:date="2023-09-21T12:05:00Z">
        <w:r>
          <w:t xml:space="preserve">oice and </w:t>
        </w:r>
      </w:ins>
      <w:ins w:id="54" w:author="Ebben, Martijn" w:date="2023-09-21T12:06:00Z">
        <w:r>
          <w:t>s</w:t>
        </w:r>
      </w:ins>
      <w:ins w:id="55" w:author="Ebben, Martijn" w:date="2023-09-21T12:05:00Z">
        <w:r>
          <w:t xml:space="preserve">ensor data as </w:t>
        </w:r>
      </w:ins>
      <w:ins w:id="56" w:author="Ebben, Martijn" w:date="2023-09-21T12:06:00Z">
        <w:r>
          <w:t>should be in place</w:t>
        </w:r>
      </w:ins>
      <w:ins w:id="57" w:author="Ebben, Martijn" w:date="2023-09-21T12:05:00Z">
        <w:r>
          <w:t xml:space="preserve"> </w:t>
        </w:r>
      </w:ins>
      <w:ins w:id="58" w:author="Ebben, Martijn" w:date="2023-09-21T12:06:00Z">
        <w:r>
          <w:t>already</w:t>
        </w:r>
      </w:ins>
      <w:ins w:id="59" w:author="Ebben, Martijn" w:date="2023-09-21T12:05:00Z">
        <w:r>
          <w:t xml:space="preserve">; </w:t>
        </w:r>
      </w:ins>
      <w:ins w:id="60" w:author="Ebben, Martijn" w:date="2023-09-21T12:06:00Z">
        <w:r>
          <w:t>t</w:t>
        </w:r>
      </w:ins>
      <w:ins w:id="61" w:author="Ebben, Martijn" w:date="2023-09-21T12:05:00Z">
        <w:r>
          <w:t>he integrity and secur</w:t>
        </w:r>
      </w:ins>
      <w:ins w:id="62" w:author="Ebben, Martijn" w:date="2023-09-21T12:07:00Z">
        <w:r>
          <w:t>e</w:t>
        </w:r>
      </w:ins>
      <w:ins w:id="63" w:author="Ebben, Martijn" w:date="2023-09-21T12:05:00Z">
        <w:r>
          <w:t xml:space="preserve"> storage hereof will be essential within a VTS centre.</w:t>
        </w:r>
      </w:ins>
    </w:p>
    <w:p w14:paraId="6CFE7237" w14:textId="161C60E3" w:rsidR="00BA77BF" w:rsidRDefault="00BA77BF" w:rsidP="00BA1C02">
      <w:pPr>
        <w:pStyle w:val="Plattetekst"/>
      </w:pPr>
      <w:commentRangeStart w:id="64"/>
      <w:commentRangeStart w:id="65"/>
      <w:r>
        <w:t xml:space="preserve">Besides the </w:t>
      </w:r>
      <w:r w:rsidR="00193A43">
        <w:t xml:space="preserve">systems for VTS </w:t>
      </w:r>
      <w:commentRangeEnd w:id="64"/>
      <w:r w:rsidR="00A71BBC">
        <w:rPr>
          <w:rStyle w:val="Verwijzingopmerking"/>
        </w:rPr>
        <w:commentReference w:id="64"/>
      </w:r>
      <w:commentRangeEnd w:id="65"/>
      <w:r w:rsidR="00743608">
        <w:rPr>
          <w:rStyle w:val="Verwijzingopmerking"/>
        </w:rPr>
        <w:commentReference w:id="65"/>
      </w:r>
      <w:r w:rsidR="00193A43">
        <w:t>there are often administrative systems used. These are usually qualified as “standard” office systems and application and handled as appropriate in terms of cyber security.</w:t>
      </w:r>
    </w:p>
    <w:p w14:paraId="1B2EFEFB" w14:textId="76C91F6F" w:rsidR="00E17487" w:rsidRDefault="00E17487" w:rsidP="00BA1C02">
      <w:pPr>
        <w:pStyle w:val="Plattetekst"/>
      </w:pPr>
    </w:p>
    <w:p w14:paraId="1CC7DC50" w14:textId="59DA37CB" w:rsidR="00E17487" w:rsidRDefault="00E17487" w:rsidP="00F01347">
      <w:pPr>
        <w:pStyle w:val="Kop2"/>
      </w:pPr>
      <w:bookmarkStart w:id="66" w:name="_Toc146192126"/>
      <w:r>
        <w:lastRenderedPageBreak/>
        <w:t>Sensors</w:t>
      </w:r>
      <w:bookmarkEnd w:id="66"/>
    </w:p>
    <w:p w14:paraId="239B58DD" w14:textId="1360EE70" w:rsidR="00E17487" w:rsidRDefault="00E17487" w:rsidP="00BA1C02">
      <w:pPr>
        <w:pStyle w:val="Plattetekst"/>
      </w:pPr>
      <w:r>
        <w:t xml:space="preserve">When referring to sensors in the context of VTS, we mean the systems collecting data to enable VTS operators to have situational awareness. Examples are radars, CCTV cameras, hydrographic sensors, meteorologic sensors and AIS listeners/base stations. Their common attribute is that they are usually placed outside the actual VTS centres, often in publicly accessible areas. This makes them vulnerable to physical influences, both </w:t>
      </w:r>
      <w:r w:rsidR="00193A43">
        <w:t>deliberate</w:t>
      </w:r>
      <w:r>
        <w:t xml:space="preserve"> (vandalism, break-in, manipulation, disruption) and accidental (weather, natural disasters). Also the communication links are more vulnerable, whether these are </w:t>
      </w:r>
      <w:r w:rsidR="009D1D7E">
        <w:t>(buried) cables or wireless connections.</w:t>
      </w:r>
    </w:p>
    <w:p w14:paraId="0C75679E" w14:textId="031374E1" w:rsidR="00193A43" w:rsidRDefault="00193A43" w:rsidP="00BA1C02">
      <w:pPr>
        <w:pStyle w:val="Plattetekst"/>
      </w:pPr>
    </w:p>
    <w:p w14:paraId="1C77A03A" w14:textId="6DDCF1D7" w:rsidR="00193A43" w:rsidRDefault="00193A43" w:rsidP="00BA1C02">
      <w:pPr>
        <w:pStyle w:val="Plattetekst"/>
      </w:pPr>
      <w:r>
        <w:t xml:space="preserve">The following measures for improving resilience against deliberate and accidental </w:t>
      </w:r>
      <w:r w:rsidR="006D69D7">
        <w:t xml:space="preserve">cyber risks </w:t>
      </w:r>
      <w:r>
        <w:t>may be considered:</w:t>
      </w:r>
    </w:p>
    <w:p w14:paraId="543EB82C" w14:textId="287C7334" w:rsidR="00193A43" w:rsidRDefault="002B56A7" w:rsidP="00F01347">
      <w:pPr>
        <w:pStyle w:val="List1"/>
      </w:pPr>
      <w:ins w:id="67" w:author="Mads Ulrik Kristoffersen" w:date="2023-09-20T11:22:00Z">
        <w:r>
          <w:t>Part</w:t>
        </w:r>
      </w:ins>
      <w:del w:id="68" w:author="Mads Ulrik Kristoffersen" w:date="2023-09-20T11:22:00Z">
        <w:r w:rsidR="00193A43" w:rsidDel="002B56A7">
          <w:delText>Much</w:delText>
        </w:r>
      </w:del>
      <w:r w:rsidR="00193A43">
        <w:t xml:space="preserve"> of the cyber security </w:t>
      </w:r>
      <w:r w:rsidR="00C4538F">
        <w:t xml:space="preserve">for sensors </w:t>
      </w:r>
      <w:r w:rsidR="00193A43">
        <w:t xml:space="preserve">will be formed by physical security. Consider qualitative locks, thorough building, fences, security cameras, door/window alarms, smoke detectors, leakage detectors, climate control and emergency power systems. Many of these will already be in place for availability purposes and addressing accidental influences. Additional measures may be needed to detect and prevent </w:t>
      </w:r>
      <w:r w:rsidR="00C4538F">
        <w:t>deliberate access attempts and the consequential cyber risks of that.</w:t>
      </w:r>
    </w:p>
    <w:p w14:paraId="3F47103F" w14:textId="5124670E" w:rsidR="00C44E2A" w:rsidRDefault="00C44E2A" w:rsidP="00F01347">
      <w:pPr>
        <w:pStyle w:val="List1"/>
      </w:pPr>
      <w:r>
        <w:t>Related to physical security, make sure authorisation for entering the site is controlled. Who has the keys? Is it a shared location?</w:t>
      </w:r>
    </w:p>
    <w:p w14:paraId="0170D7EC" w14:textId="77777777" w:rsidR="007F3052" w:rsidRDefault="00C4538F" w:rsidP="007F3052">
      <w:pPr>
        <w:pStyle w:val="List1"/>
        <w:rPr>
          <w:ins w:id="69" w:author="Ebben, Martijn" w:date="2023-09-21T11:54:00Z"/>
        </w:rPr>
      </w:pPr>
      <w:r>
        <w:t>Implement monitoring tools that not only monitor availability but also data integrity. Think of ways to validate that received data is valid and authentic. For instance, water level will, in normal situations not rise 10 meter</w:t>
      </w:r>
      <w:r w:rsidR="00C44E2A">
        <w:t>s</w:t>
      </w:r>
      <w:r>
        <w:t xml:space="preserve"> in 1 minute and a ship on a radar will not </w:t>
      </w:r>
      <w:r w:rsidR="00C44E2A">
        <w:t>move 100 meters</w:t>
      </w:r>
      <w:r>
        <w:t xml:space="preserve"> in </w:t>
      </w:r>
      <w:r w:rsidR="00C44E2A">
        <w:t>3</w:t>
      </w:r>
      <w:r>
        <w:t xml:space="preserve"> second</w:t>
      </w:r>
      <w:r w:rsidR="00C44E2A">
        <w:t>s</w:t>
      </w:r>
      <w:r>
        <w:t>.</w:t>
      </w:r>
      <w:ins w:id="70" w:author="Ebben, Martijn" w:date="2023-09-19T17:06:00Z">
        <w:r w:rsidR="00B63DA2">
          <w:t xml:space="preserve"> Neither will </w:t>
        </w:r>
        <w:r w:rsidR="005C7A06">
          <w:t>an AIS message be received from a ship hundreds of miles away.</w:t>
        </w:r>
      </w:ins>
    </w:p>
    <w:p w14:paraId="09C701D0" w14:textId="260225A0" w:rsidR="00C4538F" w:rsidRDefault="007F3052" w:rsidP="007F3052">
      <w:pPr>
        <w:pStyle w:val="List1"/>
      </w:pPr>
      <w:ins w:id="71" w:author="Ebben, Martijn" w:date="2023-09-21T11:52:00Z">
        <w:r>
          <w:t xml:space="preserve">Awareness should be created amongst </w:t>
        </w:r>
      </w:ins>
      <w:ins w:id="72" w:author="Ebben, Martijn" w:date="2023-09-21T11:51:00Z">
        <w:r>
          <w:t xml:space="preserve">VTS personnel </w:t>
        </w:r>
      </w:ins>
      <w:ins w:id="73" w:author="Ebben, Martijn" w:date="2023-09-21T11:52:00Z">
        <w:r>
          <w:t xml:space="preserve">to </w:t>
        </w:r>
      </w:ins>
      <w:ins w:id="74" w:author="Ebben, Martijn" w:date="2023-09-21T11:53:00Z">
        <w:r>
          <w:t xml:space="preserve">recognise and respond appropriately to </w:t>
        </w:r>
      </w:ins>
      <w:ins w:id="75" w:author="Ebben, Martijn" w:date="2023-09-21T11:54:00Z">
        <w:r>
          <w:t xml:space="preserve">cyber incidents including (potential) integrity degradation of </w:t>
        </w:r>
      </w:ins>
      <w:ins w:id="76" w:author="Ebben, Martijn" w:date="2023-09-21T11:55:00Z">
        <w:r>
          <w:t>VTS information, including traffic image, data communication and voice communication.</w:t>
        </w:r>
      </w:ins>
      <w:ins w:id="77" w:author="Ebben, Martijn" w:date="2023-09-21T11:56:00Z">
        <w:r>
          <w:t xml:space="preserve"> Training of VTS operators and main</w:t>
        </w:r>
      </w:ins>
      <w:ins w:id="78" w:author="Ebben, Martijn" w:date="2023-09-21T11:57:00Z">
        <w:r>
          <w:t>tenance staff is recommended.</w:t>
        </w:r>
      </w:ins>
    </w:p>
    <w:p w14:paraId="7F2D0AD7" w14:textId="78B5F8F8" w:rsidR="00C4538F" w:rsidRDefault="00C4538F" w:rsidP="00F01347">
      <w:pPr>
        <w:pStyle w:val="List1"/>
      </w:pPr>
      <w:r>
        <w:t xml:space="preserve">Turn off unnecessary features of systems. A hydrographic sensor may be programmable by Bluetooth. Make sure the Bluetooth is disabled </w:t>
      </w:r>
      <w:r w:rsidR="00C44E2A">
        <w:t>when not programming the sensor and make sure it is documented so it is repeatable for the next sensor. Also, any unused (network) interfaces should be disabled at unmanned locations.</w:t>
      </w:r>
    </w:p>
    <w:p w14:paraId="781D31E2" w14:textId="451455CA" w:rsidR="00C44E2A" w:rsidRDefault="00C44E2A" w:rsidP="006D69D7">
      <w:pPr>
        <w:pStyle w:val="List1"/>
        <w:rPr>
          <w:ins w:id="79" w:author="Ebben, Martijn" w:date="2023-09-19T17:02:00Z"/>
        </w:rPr>
      </w:pPr>
      <w:r>
        <w:t>Apply encryption on communication links, whether they are wired (copper/</w:t>
      </w:r>
      <w:proofErr w:type="spellStart"/>
      <w:r>
        <w:t>fiber</w:t>
      </w:r>
      <w:proofErr w:type="spellEnd"/>
      <w:r>
        <w:t>), wireless (beam/laser/LTE/Satcom), public (Internet/</w:t>
      </w:r>
      <w:r w:rsidR="006D69D7">
        <w:t>site2site service</w:t>
      </w:r>
      <w:r>
        <w:t>), or private (own cables)</w:t>
      </w:r>
      <w:r w:rsidR="006D69D7">
        <w:t xml:space="preserve"> to make sure eavesdropping and manipulation of the data</w:t>
      </w:r>
      <w:ins w:id="80" w:author="Ebben, Martijn" w:date="2023-09-21T10:09:00Z">
        <w:r w:rsidR="00487229">
          <w:t xml:space="preserve"> is </w:t>
        </w:r>
      </w:ins>
      <w:ins w:id="81" w:author="Ebben, Martijn" w:date="2023-09-21T10:10:00Z">
        <w:r w:rsidR="00487229">
          <w:t>prevented as much as possible</w:t>
        </w:r>
      </w:ins>
      <w:r w:rsidR="006D69D7">
        <w:t>.</w:t>
      </w:r>
    </w:p>
    <w:p w14:paraId="44D49E1F" w14:textId="4B92A25D" w:rsidR="00D83DF2" w:rsidRDefault="004D5003" w:rsidP="006D69D7">
      <w:pPr>
        <w:pStyle w:val="List1"/>
      </w:pPr>
      <w:ins w:id="82" w:author="Ebben, Martijn" w:date="2023-09-19T17:02:00Z">
        <w:r>
          <w:t xml:space="preserve">Apply authentication </w:t>
        </w:r>
      </w:ins>
      <w:ins w:id="83" w:author="Ebben, Martijn" w:date="2023-09-19T17:03:00Z">
        <w:r w:rsidR="00CA25EE">
          <w:t xml:space="preserve">where possible to be able to validate </w:t>
        </w:r>
        <w:r w:rsidR="00D5329F">
          <w:t xml:space="preserve">that </w:t>
        </w:r>
      </w:ins>
      <w:ins w:id="84" w:author="Ebben, Martijn" w:date="2023-09-19T17:04:00Z">
        <w:r w:rsidR="00D5329F">
          <w:t xml:space="preserve">data is actually originating from the device </w:t>
        </w:r>
      </w:ins>
      <w:ins w:id="85" w:author="Ebben, Martijn" w:date="2023-09-21T10:10:00Z">
        <w:r w:rsidR="00487229">
          <w:t xml:space="preserve">or system </w:t>
        </w:r>
      </w:ins>
      <w:ins w:id="86" w:author="Ebben, Martijn" w:date="2023-09-19T17:04:00Z">
        <w:r w:rsidR="00D5329F">
          <w:t>that it identifies itself as.</w:t>
        </w:r>
      </w:ins>
    </w:p>
    <w:p w14:paraId="14AA0E9A" w14:textId="04A586D5" w:rsidR="006D69D7" w:rsidRDefault="006D69D7" w:rsidP="006D69D7">
      <w:pPr>
        <w:pStyle w:val="List1"/>
      </w:pPr>
      <w:r>
        <w:t>Take measures to assure that if one sensor is compromised, this will not imply that all sensors may be compromised, e.g. as a result of identical passwords or other configuration.</w:t>
      </w:r>
    </w:p>
    <w:p w14:paraId="0C75BAEF" w14:textId="5FDCA924" w:rsidR="006D69D7" w:rsidRDefault="006D69D7" w:rsidP="006D69D7">
      <w:pPr>
        <w:pStyle w:val="List1"/>
      </w:pPr>
      <w:r>
        <w:t>For business continuity reasons, apply redundancy. A single (or even 2 or 3) compromised sensors should not lead to VTS operators being unable to perform their tasks.</w:t>
      </w:r>
    </w:p>
    <w:p w14:paraId="2F51B00F" w14:textId="681FC07D" w:rsidR="00CC0BCB" w:rsidRDefault="00CC0BCB" w:rsidP="00F01347">
      <w:pPr>
        <w:pStyle w:val="List1"/>
      </w:pPr>
      <w:r>
        <w:t xml:space="preserve">Create procedures for </w:t>
      </w:r>
      <w:r w:rsidR="000F7E6B">
        <w:t>fast restoration and/or replacement of sensors.</w:t>
      </w:r>
    </w:p>
    <w:p w14:paraId="427BD41A" w14:textId="77777777" w:rsidR="00B25BFE" w:rsidRDefault="00B25BFE" w:rsidP="00BA1C02">
      <w:pPr>
        <w:pStyle w:val="Plattetekst"/>
      </w:pPr>
    </w:p>
    <w:p w14:paraId="4115087A" w14:textId="6F4B68A6" w:rsidR="009D1D7E" w:rsidRDefault="009D1D7E" w:rsidP="00F01347">
      <w:pPr>
        <w:pStyle w:val="Kop2"/>
      </w:pPr>
      <w:bookmarkStart w:id="87" w:name="_Toc146192127"/>
      <w:r>
        <w:t>Presentation</w:t>
      </w:r>
      <w:bookmarkEnd w:id="87"/>
    </w:p>
    <w:p w14:paraId="3AFA97E0" w14:textId="3E5A418E" w:rsidR="009D1D7E" w:rsidRDefault="009D1D7E" w:rsidP="00BA1C02">
      <w:pPr>
        <w:pStyle w:val="Plattetekst"/>
      </w:pPr>
      <w:r>
        <w:t xml:space="preserve">The presentation systems the VTS operators work with are usually placed in a VTS centre. Some (back-end) systems may be placed in an (internal) data centre. They collect and process the data from the sensors and present them to the VTS operator to create situational awareness. In most cases these systems are more or less standard IT systems, </w:t>
      </w:r>
      <w:r>
        <w:lastRenderedPageBreak/>
        <w:t>like computer workstations and servers and security measures for computer systems may be applied as is done for office computers.</w:t>
      </w:r>
    </w:p>
    <w:p w14:paraId="2791CBD7" w14:textId="4805F10D" w:rsidR="00DD606F" w:rsidRDefault="00DD606F" w:rsidP="00BA1C02">
      <w:pPr>
        <w:pStyle w:val="Plattetekst"/>
      </w:pPr>
      <w:r>
        <w:t>There are, however, unique properties for VTS presentation systems that require an approach different than for standard IT systems;</w:t>
      </w:r>
    </w:p>
    <w:p w14:paraId="26FD487B" w14:textId="304B8F6E" w:rsidR="00DD606F" w:rsidRDefault="00DD606F" w:rsidP="00F01347">
      <w:pPr>
        <w:pStyle w:val="List1"/>
        <w:numPr>
          <w:ilvl w:val="0"/>
          <w:numId w:val="36"/>
        </w:numPr>
      </w:pPr>
      <w:r>
        <w:t xml:space="preserve">Presentation systems may not require </w:t>
      </w:r>
      <w:r w:rsidR="00BF4148">
        <w:t xml:space="preserve">user </w:t>
      </w:r>
      <w:r>
        <w:t>authentication – VTS operators man these systems 24/7 and a locked or logged-out system prevents them from having a continuous overview of the traffic situation</w:t>
      </w:r>
    </w:p>
    <w:p w14:paraId="17D46D94" w14:textId="7EFC7EE9" w:rsidR="00DD606F" w:rsidRDefault="00DD606F" w:rsidP="00F01347">
      <w:pPr>
        <w:pStyle w:val="List1"/>
      </w:pPr>
      <w:r>
        <w:t>As VTS presentation systems are used 24/7 there may not be maintenance windows to install updates and patches</w:t>
      </w:r>
    </w:p>
    <w:p w14:paraId="379DB63E" w14:textId="6A295EF1" w:rsidR="00DD606F" w:rsidRPr="00F01347" w:rsidRDefault="00DD606F" w:rsidP="00F01347">
      <w:pPr>
        <w:pStyle w:val="List1"/>
      </w:pPr>
      <w:r>
        <w:t>Because of the availability and reliability requirements, system administrators may be hesitant to install updates and patches as they may cause instability or unexpected behaviour.</w:t>
      </w:r>
    </w:p>
    <w:p w14:paraId="7332DFD4" w14:textId="5D74EFB8" w:rsidR="00692325" w:rsidRDefault="00692325" w:rsidP="00BA1C02">
      <w:pPr>
        <w:pStyle w:val="Plattetekst"/>
        <w:rPr>
          <w:b/>
          <w:bCs/>
        </w:rPr>
      </w:pPr>
    </w:p>
    <w:p w14:paraId="6A1D5110" w14:textId="6C75E065" w:rsidR="006D69D7" w:rsidRDefault="006D69D7" w:rsidP="00BA1C02">
      <w:pPr>
        <w:pStyle w:val="Plattetekst"/>
      </w:pPr>
      <w:r w:rsidRPr="00F01347">
        <w:t>The following measures</w:t>
      </w:r>
      <w:r w:rsidRPr="006D69D7">
        <w:t xml:space="preserve"> </w:t>
      </w:r>
      <w:r>
        <w:t>for improving resilience, considering VTS system’s unique properties may be considered:</w:t>
      </w:r>
    </w:p>
    <w:p w14:paraId="4E8F5F77" w14:textId="1B81DD8B" w:rsidR="00BF4148" w:rsidRDefault="00CC0BCB" w:rsidP="00BF4148">
      <w:pPr>
        <w:pStyle w:val="List1"/>
        <w:numPr>
          <w:ilvl w:val="0"/>
          <w:numId w:val="37"/>
        </w:numPr>
      </w:pPr>
      <w:r>
        <w:t>Physical</w:t>
      </w:r>
      <w:r w:rsidR="00BF4148">
        <w:t xml:space="preserve"> security may partly make up for lower cyber security. Implement proper access procedures for the VTS centre and -rooms</w:t>
      </w:r>
      <w:r>
        <w:t xml:space="preserve"> and if possible, put the actual systems in a locked cabinet.</w:t>
      </w:r>
    </w:p>
    <w:p w14:paraId="012E6A19" w14:textId="388B2ECE" w:rsidR="006D69D7" w:rsidRDefault="006D69D7" w:rsidP="00F01347">
      <w:pPr>
        <w:pStyle w:val="List1"/>
        <w:numPr>
          <w:ilvl w:val="0"/>
          <w:numId w:val="37"/>
        </w:numPr>
      </w:pPr>
      <w:r>
        <w:t xml:space="preserve">Implement user authentication with a suitable policy. While operational systems should not be locked or logged out, </w:t>
      </w:r>
      <w:r w:rsidR="00BF4148">
        <w:t>there may also be unused/spare systems, and they should not be freely accessible. An automatic locking mechanism may be suitable if set to several hours of inactivity timeout.</w:t>
      </w:r>
    </w:p>
    <w:p w14:paraId="2C7BF6DF" w14:textId="7B95A691" w:rsidR="00BF4148" w:rsidRDefault="00BF4148" w:rsidP="006D69D7">
      <w:pPr>
        <w:pStyle w:val="List1"/>
      </w:pPr>
      <w:r>
        <w:t>Apply monitoring mechanisms, other than a user login, to validate user actions. Maybe security cameras may be suitable or other biometric identification is possible. These will not prevent deliberate manipulation but will enable alerting and forensics.</w:t>
      </w:r>
    </w:p>
    <w:p w14:paraId="500205F0" w14:textId="5E5D8F7E" w:rsidR="00BF4148" w:rsidRDefault="00BF4148" w:rsidP="006D69D7">
      <w:pPr>
        <w:pStyle w:val="List1"/>
      </w:pPr>
      <w:r>
        <w:t xml:space="preserve">Implement social </w:t>
      </w:r>
      <w:del w:id="88" w:author="Ebben, Martijn" w:date="2023-09-21T10:19:00Z">
        <w:r w:rsidDel="005B2BD8">
          <w:delText xml:space="preserve">security </w:delText>
        </w:r>
      </w:del>
      <w:ins w:id="89" w:author="Ebben, Martijn" w:date="2023-09-21T10:19:00Z">
        <w:r w:rsidR="005B2BD8">
          <w:t xml:space="preserve">control </w:t>
        </w:r>
      </w:ins>
      <w:r>
        <w:t xml:space="preserve">– make sure no-one </w:t>
      </w:r>
      <w:r w:rsidR="00CC0BCB">
        <w:t>is</w:t>
      </w:r>
      <w:r>
        <w:t xml:space="preserve"> </w:t>
      </w:r>
      <w:r w:rsidR="00CC0BCB">
        <w:t>ever</w:t>
      </w:r>
      <w:r>
        <w:t xml:space="preserve"> alone in a VTS </w:t>
      </w:r>
      <w:del w:id="90" w:author="Ebben, Martijn" w:date="2023-09-21T11:57:00Z">
        <w:r w:rsidDel="007F3052">
          <w:delText>room</w:delText>
        </w:r>
      </w:del>
      <w:ins w:id="91" w:author="Ebben, Martijn" w:date="2023-09-21T11:57:00Z">
        <w:r w:rsidR="007F3052">
          <w:t xml:space="preserve">centre, </w:t>
        </w:r>
      </w:ins>
      <w:ins w:id="92" w:author="Ebben, Martijn" w:date="2023-09-21T10:19:00Z">
        <w:r w:rsidR="005B2BD8">
          <w:t xml:space="preserve">if the </w:t>
        </w:r>
      </w:ins>
      <w:ins w:id="93" w:author="Ebben, Martijn" w:date="2023-09-21T10:20:00Z">
        <w:r w:rsidR="005B2BD8">
          <w:t>situation permits. Also</w:t>
        </w:r>
      </w:ins>
      <w:ins w:id="94" w:author="Ebben, Martijn" w:date="2023-09-21T10:26:00Z">
        <w:r w:rsidR="005B2BD8">
          <w:t xml:space="preserve"> t</w:t>
        </w:r>
      </w:ins>
      <w:ins w:id="95" w:author="Ebben, Martijn" w:date="2023-09-21T10:20:00Z">
        <w:r w:rsidR="005B2BD8">
          <w:t xml:space="preserve">ake measures </w:t>
        </w:r>
      </w:ins>
      <w:ins w:id="96" w:author="Ebben, Martijn" w:date="2023-09-21T10:27:00Z">
        <w:r w:rsidR="005B2BD8">
          <w:t xml:space="preserve">to </w:t>
        </w:r>
      </w:ins>
      <w:ins w:id="97" w:author="Ebben, Martijn" w:date="2023-09-21T11:58:00Z">
        <w:r w:rsidR="007F3052">
          <w:t>validate</w:t>
        </w:r>
      </w:ins>
      <w:ins w:id="98" w:author="Ebben, Martijn" w:date="2023-09-21T10:27:00Z">
        <w:r w:rsidR="005B2BD8">
          <w:t xml:space="preserve"> the integrity of personnel</w:t>
        </w:r>
      </w:ins>
      <w:del w:id="99" w:author="Ebben, Martijn" w:date="2023-09-21T10:19:00Z">
        <w:r w:rsidR="00CC0BCB" w:rsidDel="005B2BD8">
          <w:delText>.</w:delText>
        </w:r>
      </w:del>
    </w:p>
    <w:p w14:paraId="1A5F9724" w14:textId="710492A8" w:rsidR="00BF4148" w:rsidRDefault="00BF4148" w:rsidP="006D69D7">
      <w:pPr>
        <w:pStyle w:val="List1"/>
      </w:pPr>
      <w:r>
        <w:t>Disable all functionality on VTS systems that is not needed for the VTS operation process. Users should not be able to start any unnecessary applications or start an internet browser.</w:t>
      </w:r>
      <w:r w:rsidR="00CC0BCB">
        <w:t xml:space="preserve"> Especially all USB devices, other than Human Interface Devices, should not work.</w:t>
      </w:r>
    </w:p>
    <w:p w14:paraId="01717A92" w14:textId="28DD69A0" w:rsidR="00CC0BCB" w:rsidRDefault="00CC0BCB" w:rsidP="006D69D7">
      <w:pPr>
        <w:pStyle w:val="List1"/>
      </w:pPr>
      <w:r>
        <w:t>Limit network access to the minimum necessary; VTS systems should not have any internet access and be logically separated from office systems. Make sure both inbound and outbound network traffic is blocked.</w:t>
      </w:r>
    </w:p>
    <w:p w14:paraId="412606CB" w14:textId="737508A7" w:rsidR="006D69D7" w:rsidRPr="000F7E6B" w:rsidRDefault="000F7E6B" w:rsidP="00F01347">
      <w:pPr>
        <w:pStyle w:val="List1"/>
      </w:pPr>
      <w:r>
        <w:t xml:space="preserve">Create procedures for fast restoration and/or replacement of VTS systems, of have cold spares available. Hot spares are often good for availability but may be hit by </w:t>
      </w:r>
      <w:proofErr w:type="spellStart"/>
      <w:r>
        <w:t>cyber attacks</w:t>
      </w:r>
      <w:proofErr w:type="spellEnd"/>
      <w:r>
        <w:t>. Cold spares will not be hit.</w:t>
      </w:r>
    </w:p>
    <w:p w14:paraId="26993CDC" w14:textId="77777777" w:rsidR="006D69D7" w:rsidRDefault="006D69D7" w:rsidP="00BA1C02">
      <w:pPr>
        <w:pStyle w:val="Plattetekst"/>
        <w:rPr>
          <w:b/>
          <w:bCs/>
        </w:rPr>
      </w:pPr>
    </w:p>
    <w:p w14:paraId="6D908707" w14:textId="5AE2F3BD" w:rsidR="00DD606F" w:rsidRPr="00DD606F" w:rsidRDefault="00DD606F" w:rsidP="00F01347">
      <w:pPr>
        <w:pStyle w:val="Kop2"/>
      </w:pPr>
      <w:bookmarkStart w:id="100" w:name="_Toc146192128"/>
      <w:r w:rsidRPr="00DD606F">
        <w:t>Communication</w:t>
      </w:r>
      <w:bookmarkEnd w:id="100"/>
    </w:p>
    <w:p w14:paraId="4FAD8A34" w14:textId="0B8949CB" w:rsidR="00DD606F" w:rsidRDefault="00DD606F" w:rsidP="00BA1C02">
      <w:pPr>
        <w:pStyle w:val="Plattetekst"/>
      </w:pPr>
      <w:r>
        <w:t xml:space="preserve">VTS communication systems include VHF communication, AIS messaging and, depending on the specific VTS centre, </w:t>
      </w:r>
      <w:r w:rsidR="000F7E6B">
        <w:t>telephone,</w:t>
      </w:r>
      <w:r>
        <w:t xml:space="preserve"> and other communication means, even </w:t>
      </w:r>
      <w:proofErr w:type="spellStart"/>
      <w:r>
        <w:t>AtoN</w:t>
      </w:r>
      <w:proofErr w:type="spellEnd"/>
      <w:r>
        <w:t xml:space="preserve"> like lights.</w:t>
      </w:r>
    </w:p>
    <w:p w14:paraId="5DF000F0" w14:textId="3E7A194C" w:rsidR="007A447D" w:rsidRDefault="007A447D" w:rsidP="00BA1C02">
      <w:pPr>
        <w:pStyle w:val="Plattetekst"/>
      </w:pPr>
      <w:r>
        <w:t xml:space="preserve">All communication with </w:t>
      </w:r>
      <w:r w:rsidR="00D35DB4">
        <w:t>ships</w:t>
      </w:r>
      <w:r>
        <w:t xml:space="preserve"> is wireless and thus vulnerable to </w:t>
      </w:r>
      <w:r w:rsidR="00193A43">
        <w:t xml:space="preserve">deliberate </w:t>
      </w:r>
      <w:r>
        <w:t>and incidental disruption and often eavesdropping or manipulation (spoofing).</w:t>
      </w:r>
      <w:r w:rsidR="00D35DB4">
        <w:t xml:space="preserve"> Communication systems, especially VHF/AIS systems, may be physically placed outside </w:t>
      </w:r>
      <w:r w:rsidR="00BA77BF">
        <w:t>an actual VTS centre and therefore share the same vulnerabilities as sensors.</w:t>
      </w:r>
    </w:p>
    <w:p w14:paraId="6D295F42" w14:textId="11AE4F07" w:rsidR="000F7E6B" w:rsidRDefault="000F7E6B" w:rsidP="00BA1C02">
      <w:pPr>
        <w:pStyle w:val="Plattetekst"/>
      </w:pPr>
      <w:r>
        <w:t>Most measures in communication focus on business continuity as reliability can often not be improved with the communication systems, apart from choosing alternative technology, but that will, in most cases, not be an option in the maritime industry.</w:t>
      </w:r>
    </w:p>
    <w:p w14:paraId="30854BC9" w14:textId="3A54BA60" w:rsidR="000F7E6B" w:rsidRDefault="000F7E6B" w:rsidP="00BA1C02">
      <w:pPr>
        <w:pStyle w:val="Plattetekst"/>
      </w:pPr>
      <w:r>
        <w:t xml:space="preserve">The following </w:t>
      </w:r>
      <w:r w:rsidRPr="002604F2">
        <w:t>measures</w:t>
      </w:r>
      <w:r>
        <w:t xml:space="preserve"> are available for mitigating the cyber risks in VTS communication systems:</w:t>
      </w:r>
    </w:p>
    <w:p w14:paraId="5F7ED7EE" w14:textId="1ADD2833" w:rsidR="000F7E6B" w:rsidRDefault="000F7E6B" w:rsidP="00F01347">
      <w:pPr>
        <w:pStyle w:val="List1"/>
        <w:numPr>
          <w:ilvl w:val="0"/>
          <w:numId w:val="39"/>
        </w:numPr>
      </w:pPr>
      <w:r>
        <w:lastRenderedPageBreak/>
        <w:t xml:space="preserve">Deploy </w:t>
      </w:r>
      <w:r w:rsidR="007D7FB4">
        <w:t>methods</w:t>
      </w:r>
      <w:r>
        <w:t xml:space="preserve"> for detection and localisation of </w:t>
      </w:r>
      <w:r w:rsidR="007D7FB4">
        <w:t>disruptive signals or contract a competent third party to do so. Usually, a technique like triangulation is suitable. This will assist in quickly mitigating disruption and malicious transmissions.</w:t>
      </w:r>
    </w:p>
    <w:p w14:paraId="7DD450EE" w14:textId="75B8C2E7" w:rsidR="007D7FB4" w:rsidRDefault="007D7FB4" w:rsidP="007D7FB4">
      <w:pPr>
        <w:pStyle w:val="List1"/>
      </w:pPr>
      <w:r>
        <w:t xml:space="preserve">Implement technical measures or procedures to disable any disruptive sources of radio signals. For instance, AIS may be disabled in case of disruption or spoofing, if also radar is available. VTS operators </w:t>
      </w:r>
      <w:ins w:id="101" w:author="Ebben, Martijn" w:date="2023-09-21T11:59:00Z">
        <w:r w:rsidR="007F3052">
          <w:t>must be able to perform their duties</w:t>
        </w:r>
      </w:ins>
      <w:del w:id="102" w:author="Ebben, Martijn" w:date="2023-09-21T11:59:00Z">
        <w:r w:rsidDel="007F3052">
          <w:delText>have to be trained to be able to perform their duties</w:delText>
        </w:r>
      </w:del>
      <w:r>
        <w:t xml:space="preserve"> with only radar information.</w:t>
      </w:r>
    </w:p>
    <w:p w14:paraId="08AEE176" w14:textId="5885D874" w:rsidR="007D7FB4" w:rsidRDefault="007D7FB4" w:rsidP="007D7FB4">
      <w:pPr>
        <w:pStyle w:val="List1"/>
      </w:pPr>
      <w:r>
        <w:t>Depending on the communication method, special radio hardware (antennas) may be available that are less sensitive for disruption from directions other that where ships may be expected to be.</w:t>
      </w:r>
    </w:p>
    <w:p w14:paraId="21CDC9A3" w14:textId="7513A701" w:rsidR="007D7FB4" w:rsidRPr="00F01347" w:rsidRDefault="007D7FB4" w:rsidP="00F01347">
      <w:pPr>
        <w:pStyle w:val="List1"/>
      </w:pPr>
      <w:r>
        <w:t>Have alternative communication methods availab</w:t>
      </w:r>
      <w:r w:rsidR="00B57EB6">
        <w:t>le. Telephone or megaphone may replace VHF in emergency situations and notices to mariners may be sent out to mention a phone number</w:t>
      </w:r>
      <w:ins w:id="103" w:author="Ebben, Martijn" w:date="2023-09-21T12:02:00Z">
        <w:r w:rsidR="00860206">
          <w:t xml:space="preserve"> or to </w:t>
        </w:r>
      </w:ins>
      <w:ins w:id="104" w:author="Ebben, Martijn" w:date="2023-09-21T12:03:00Z">
        <w:r w:rsidR="00860206">
          <w:t xml:space="preserve">inform that </w:t>
        </w:r>
      </w:ins>
      <w:del w:id="105" w:author="Ebben, Martijn" w:date="2023-09-21T12:03:00Z">
        <w:r w:rsidR="00B57EB6" w:rsidDel="00860206">
          <w:delText>.</w:delText>
        </w:r>
      </w:del>
      <w:ins w:id="106" w:author="Ebben, Martijn" w:date="2023-09-21T12:03:00Z">
        <w:r w:rsidR="00860206">
          <w:t>the</w:t>
        </w:r>
      </w:ins>
      <w:ins w:id="107" w:author="Ebben, Martijn" w:date="2023-09-21T12:01:00Z">
        <w:r w:rsidR="00860206">
          <w:t xml:space="preserve"> VTS </w:t>
        </w:r>
      </w:ins>
      <w:ins w:id="108" w:author="Ebben, Martijn" w:date="2023-09-21T12:03:00Z">
        <w:r w:rsidR="00860206">
          <w:t>will</w:t>
        </w:r>
      </w:ins>
      <w:ins w:id="109" w:author="Ebben, Martijn" w:date="2023-09-21T12:01:00Z">
        <w:r w:rsidR="00860206">
          <w:t xml:space="preserve"> not communicate verbally</w:t>
        </w:r>
      </w:ins>
      <w:ins w:id="110" w:author="Ebben, Martijn" w:date="2023-09-21T12:02:00Z">
        <w:r w:rsidR="00860206">
          <w:t xml:space="preserve"> </w:t>
        </w:r>
      </w:ins>
      <w:ins w:id="111" w:author="Ebben, Martijn" w:date="2023-09-21T12:03:00Z">
        <w:r w:rsidR="00860206">
          <w:t>at all.</w:t>
        </w:r>
      </w:ins>
      <w:ins w:id="112" w:author="Ebben, Martijn" w:date="2023-09-21T12:02:00Z">
        <w:r w:rsidR="00860206">
          <w:t xml:space="preserve"> </w:t>
        </w:r>
      </w:ins>
    </w:p>
    <w:p w14:paraId="1F46EE12" w14:textId="37637026" w:rsidR="00692325" w:rsidRDefault="00692325" w:rsidP="00BA1C02">
      <w:pPr>
        <w:pStyle w:val="Plattetekst"/>
        <w:rPr>
          <w:ins w:id="113" w:author="Ebben, Martijn" w:date="2023-09-19T17:15:00Z"/>
          <w:b/>
          <w:bCs/>
        </w:rPr>
      </w:pPr>
    </w:p>
    <w:p w14:paraId="57EE2D38" w14:textId="2217A5E1" w:rsidR="00D35E7C" w:rsidRDefault="00C0059D" w:rsidP="00D35E7C">
      <w:pPr>
        <w:pStyle w:val="Kop2"/>
        <w:rPr>
          <w:ins w:id="114" w:author="Ebben, Martijn" w:date="2023-09-19T17:16:00Z"/>
        </w:rPr>
      </w:pPr>
      <w:bookmarkStart w:id="115" w:name="_Toc146192129"/>
      <w:ins w:id="116" w:author="Ebben, Martijn" w:date="2023-09-19T17:16:00Z">
        <w:r>
          <w:t xml:space="preserve">Generic </w:t>
        </w:r>
        <w:r w:rsidR="00834B52">
          <w:t xml:space="preserve">guidance </w:t>
        </w:r>
      </w:ins>
      <w:ins w:id="117" w:author="Ebben, Martijn" w:date="2023-09-19T17:19:00Z">
        <w:r w:rsidR="00761A94">
          <w:t>FOR</w:t>
        </w:r>
      </w:ins>
      <w:ins w:id="118" w:author="Ebben, Martijn" w:date="2023-09-19T17:16:00Z">
        <w:r w:rsidR="00834B52">
          <w:t xml:space="preserve"> VTS</w:t>
        </w:r>
        <w:bookmarkEnd w:id="115"/>
      </w:ins>
    </w:p>
    <w:p w14:paraId="67C994A9" w14:textId="68577830" w:rsidR="00842019" w:rsidRDefault="00834B52" w:rsidP="00743608">
      <w:pPr>
        <w:pStyle w:val="Plattetekst"/>
        <w:rPr>
          <w:ins w:id="119" w:author="Ebben, Martijn" w:date="2023-09-19T17:21:00Z"/>
        </w:rPr>
      </w:pPr>
      <w:ins w:id="120" w:author="Ebben, Martijn" w:date="2023-09-19T17:16:00Z">
        <w:r w:rsidRPr="00842019">
          <w:t>Alth</w:t>
        </w:r>
        <w:r w:rsidRPr="00176CFD">
          <w:t xml:space="preserve">ough </w:t>
        </w:r>
      </w:ins>
      <w:ins w:id="121" w:author="Ebben, Martijn" w:date="2023-09-19T17:46:00Z">
        <w:r w:rsidR="009853BA">
          <w:t xml:space="preserve">mostly </w:t>
        </w:r>
      </w:ins>
      <w:ins w:id="122" w:author="Ebben, Martijn" w:date="2023-09-19T17:17:00Z">
        <w:r w:rsidR="001702F4">
          <w:t xml:space="preserve">part of many existing standards, it is emphasised that </w:t>
        </w:r>
        <w:r w:rsidR="00091BFC">
          <w:t xml:space="preserve">attention is paid to the following topics </w:t>
        </w:r>
      </w:ins>
      <w:ins w:id="123" w:author="Ebben, Martijn" w:date="2023-09-19T17:18:00Z">
        <w:r w:rsidR="00091BFC">
          <w:t>when establishing or working on VTS systems</w:t>
        </w:r>
      </w:ins>
      <w:ins w:id="124" w:author="Ebben, Martijn" w:date="2023-09-19T17:21:00Z">
        <w:r w:rsidR="006D0898">
          <w:t>:</w:t>
        </w:r>
      </w:ins>
    </w:p>
    <w:p w14:paraId="4BA0B52B" w14:textId="46DE8605" w:rsidR="00091BFC" w:rsidRPr="00D95981" w:rsidRDefault="00496CA3" w:rsidP="00743608">
      <w:pPr>
        <w:pStyle w:val="List1"/>
        <w:numPr>
          <w:ilvl w:val="0"/>
          <w:numId w:val="41"/>
        </w:numPr>
        <w:rPr>
          <w:ins w:id="125" w:author="Ebben, Martijn" w:date="2023-09-19T17:21:00Z"/>
        </w:rPr>
      </w:pPr>
      <w:ins w:id="126" w:author="Ebben, Martijn" w:date="2023-09-19T17:19:00Z">
        <w:r w:rsidRPr="00743608">
          <w:rPr>
            <w:b/>
            <w:bCs/>
          </w:rPr>
          <w:t>Documentat</w:t>
        </w:r>
        <w:r w:rsidR="00761A94" w:rsidRPr="00743608">
          <w:rPr>
            <w:b/>
            <w:bCs/>
          </w:rPr>
          <w:t>ion</w:t>
        </w:r>
      </w:ins>
      <w:ins w:id="127" w:author="Ebben, Martijn" w:date="2023-09-21T11:36:00Z">
        <w:r w:rsidR="00743608">
          <w:rPr>
            <w:b/>
            <w:bCs/>
          </w:rPr>
          <w:t xml:space="preserve"> and procedures</w:t>
        </w:r>
      </w:ins>
      <w:ins w:id="128" w:author="Ebben, Martijn" w:date="2023-09-19T17:19:00Z">
        <w:r w:rsidR="00761A94" w:rsidRPr="00842019">
          <w:t xml:space="preserve"> </w:t>
        </w:r>
      </w:ins>
      <w:ins w:id="129" w:author="Ebben, Martijn" w:date="2023-09-21T11:36:00Z">
        <w:r w:rsidR="00743608">
          <w:t>are i</w:t>
        </w:r>
      </w:ins>
      <w:ins w:id="130" w:author="Ebben, Martijn" w:date="2023-09-19T17:20:00Z">
        <w:r w:rsidR="00591B58" w:rsidRPr="00176CFD">
          <w:t xml:space="preserve">mportant </w:t>
        </w:r>
      </w:ins>
      <w:ins w:id="131" w:author="Ebben, Martijn" w:date="2023-09-21T11:29:00Z">
        <w:r w:rsidR="00743608">
          <w:t>to ensure consistent implementation and maintenance</w:t>
        </w:r>
      </w:ins>
      <w:ins w:id="132" w:author="Ebben, Martijn" w:date="2023-09-21T11:33:00Z">
        <w:r w:rsidR="00743608">
          <w:t xml:space="preserve">, </w:t>
        </w:r>
      </w:ins>
      <w:ins w:id="133" w:author="Ebben, Martijn" w:date="2023-09-19T17:20:00Z">
        <w:r w:rsidR="00D33C83" w:rsidRPr="00176CFD">
          <w:t>in particular</w:t>
        </w:r>
      </w:ins>
      <w:ins w:id="134" w:author="Ebben, Martijn" w:date="2023-09-21T11:29:00Z">
        <w:r w:rsidR="00743608">
          <w:t xml:space="preserve"> security </w:t>
        </w:r>
      </w:ins>
      <w:ins w:id="135" w:author="Ebben, Martijn" w:date="2023-09-21T11:34:00Z">
        <w:r w:rsidR="00743608">
          <w:t>procedures</w:t>
        </w:r>
      </w:ins>
      <w:ins w:id="136" w:author="Ebben, Martijn" w:date="2023-09-21T11:35:00Z">
        <w:r w:rsidR="00743608">
          <w:t>, especially as VTS systems may be spread over a large geographical area and/or difficult to visit.</w:t>
        </w:r>
      </w:ins>
    </w:p>
    <w:p w14:paraId="2D65CF79" w14:textId="26329BB5" w:rsidR="00F1085D" w:rsidRDefault="002B47BD" w:rsidP="00D95981">
      <w:pPr>
        <w:pStyle w:val="List1"/>
        <w:rPr>
          <w:ins w:id="137" w:author="Ebben, Martijn" w:date="2023-09-19T17:27:00Z"/>
        </w:rPr>
      </w:pPr>
      <w:ins w:id="138" w:author="Ebben, Martijn" w:date="2023-09-19T17:23:00Z">
        <w:r w:rsidRPr="00D95981">
          <w:t xml:space="preserve">Pay attention to </w:t>
        </w:r>
        <w:r w:rsidRPr="00743608">
          <w:rPr>
            <w:b/>
            <w:bCs/>
          </w:rPr>
          <w:t>network segmentation</w:t>
        </w:r>
        <w:r w:rsidRPr="00842019">
          <w:t xml:space="preserve"> </w:t>
        </w:r>
        <w:r w:rsidRPr="00176CFD">
          <w:t xml:space="preserve">to lower the risk of an attacker </w:t>
        </w:r>
      </w:ins>
      <w:ins w:id="139" w:author="Ebben, Martijn" w:date="2023-09-19T17:24:00Z">
        <w:r w:rsidRPr="00176CFD">
          <w:t>reaching a VTS system whe</w:t>
        </w:r>
        <w:r w:rsidRPr="0052035B">
          <w:t>n an office system is compromised. Th</w:t>
        </w:r>
        <w:r w:rsidRPr="004717C8">
          <w:t>i</w:t>
        </w:r>
        <w:r w:rsidRPr="00A14FE7">
          <w:t>s</w:t>
        </w:r>
        <w:r w:rsidRPr="00813305">
          <w:t xml:space="preserve"> </w:t>
        </w:r>
        <w:r w:rsidRPr="00D95981">
          <w:t xml:space="preserve">also counts for </w:t>
        </w:r>
      </w:ins>
      <w:ins w:id="140" w:author="Ebben, Martijn" w:date="2023-09-19T17:25:00Z">
        <w:r w:rsidR="00176CFD">
          <w:t>networks within th</w:t>
        </w:r>
      </w:ins>
      <w:ins w:id="141" w:author="Ebben, Martijn" w:date="2023-09-19T17:26:00Z">
        <w:r w:rsidR="00176CFD">
          <w:t xml:space="preserve">e VTS system itself; i.e. </w:t>
        </w:r>
        <w:r w:rsidR="0052035B">
          <w:t xml:space="preserve">VHF systems should be </w:t>
        </w:r>
      </w:ins>
      <w:ins w:id="142" w:author="Ebben, Martijn" w:date="2023-09-19T17:27:00Z">
        <w:r w:rsidR="0052035B">
          <w:t>separated</w:t>
        </w:r>
      </w:ins>
      <w:ins w:id="143" w:author="Ebben, Martijn" w:date="2023-09-19T17:26:00Z">
        <w:r w:rsidR="0052035B">
          <w:t xml:space="preserve"> from r</w:t>
        </w:r>
      </w:ins>
      <w:ins w:id="144" w:author="Ebben, Martijn" w:date="2023-09-19T17:27:00Z">
        <w:r w:rsidR="0052035B">
          <w:t>adar systems</w:t>
        </w:r>
      </w:ins>
    </w:p>
    <w:p w14:paraId="5F2676CF" w14:textId="0AB8D53B" w:rsidR="008F179B" w:rsidRDefault="004717C8" w:rsidP="00D95981">
      <w:pPr>
        <w:pStyle w:val="List1"/>
        <w:rPr>
          <w:ins w:id="145" w:author="Ebben, Martijn" w:date="2023-09-19T17:34:00Z"/>
        </w:rPr>
      </w:pPr>
      <w:ins w:id="146" w:author="Ebben, Martijn" w:date="2023-09-19T17:30:00Z">
        <w:r>
          <w:t xml:space="preserve">Well established </w:t>
        </w:r>
        <w:r w:rsidRPr="00743608">
          <w:rPr>
            <w:b/>
            <w:bCs/>
          </w:rPr>
          <w:t>maintenance procedures</w:t>
        </w:r>
        <w:r>
          <w:t xml:space="preserve"> </w:t>
        </w:r>
      </w:ins>
      <w:ins w:id="147" w:author="Ebben, Martijn" w:date="2023-09-19T17:31:00Z">
        <w:r w:rsidR="00243F03">
          <w:t xml:space="preserve">contribute to a cyber secure system, </w:t>
        </w:r>
      </w:ins>
      <w:ins w:id="148" w:author="Ebben, Martijn" w:date="2023-09-19T17:33:00Z">
        <w:r w:rsidR="00E96C8E">
          <w:t>especially well tested and</w:t>
        </w:r>
      </w:ins>
      <w:ins w:id="149" w:author="Ebben, Martijn" w:date="2023-09-19T17:34:00Z">
        <w:r w:rsidR="00E96C8E">
          <w:t xml:space="preserve"> timely </w:t>
        </w:r>
        <w:r w:rsidR="00602675">
          <w:t>applied security patches</w:t>
        </w:r>
      </w:ins>
    </w:p>
    <w:p w14:paraId="4D3488A3" w14:textId="77777777" w:rsidR="00CE3315" w:rsidRDefault="00602675" w:rsidP="00D95981">
      <w:pPr>
        <w:pStyle w:val="List1"/>
        <w:rPr>
          <w:ins w:id="150" w:author="Ebben, Martijn" w:date="2023-09-21T11:09:00Z"/>
        </w:rPr>
      </w:pPr>
      <w:ins w:id="151" w:author="Ebben, Martijn" w:date="2023-09-19T17:34:00Z">
        <w:r w:rsidRPr="00743608">
          <w:rPr>
            <w:b/>
            <w:bCs/>
          </w:rPr>
          <w:t>Remote access</w:t>
        </w:r>
        <w:r>
          <w:t xml:space="preserve"> should be minimised </w:t>
        </w:r>
      </w:ins>
      <w:ins w:id="152" w:author="Mads Ulrik Kristoffersen" w:date="2023-09-20T09:49:00Z">
        <w:del w:id="153" w:author="Ebben, Martijn" w:date="2023-09-21T10:21:00Z">
          <w:r w:rsidR="00A71BBC" w:rsidDel="005B2BD8">
            <w:delText>M</w:delText>
          </w:r>
        </w:del>
      </w:ins>
      <w:ins w:id="154" w:author="Ebben, Martijn" w:date="2023-09-19T17:34:00Z">
        <w:r>
          <w:t xml:space="preserve">to </w:t>
        </w:r>
        <w:r w:rsidR="00C43217">
          <w:t xml:space="preserve">absolutely </w:t>
        </w:r>
      </w:ins>
      <w:ins w:id="155" w:author="Ebben, Martijn" w:date="2023-09-19T17:35:00Z">
        <w:r w:rsidR="00C43217">
          <w:t xml:space="preserve">necessary access by employees and/or third parties. </w:t>
        </w:r>
        <w:r w:rsidR="00CD7ABB">
          <w:t xml:space="preserve">Authentication </w:t>
        </w:r>
      </w:ins>
      <w:ins w:id="156" w:author="Ebben, Martijn" w:date="2023-09-19T17:36:00Z">
        <w:r w:rsidR="002045BA">
          <w:t xml:space="preserve">and authorisation </w:t>
        </w:r>
      </w:ins>
      <w:ins w:id="157" w:author="Ebben, Martijn" w:date="2023-09-19T17:35:00Z">
        <w:r w:rsidR="00CD7ABB">
          <w:t>of users and technical monitoring</w:t>
        </w:r>
      </w:ins>
      <w:ins w:id="158" w:author="Ebben, Martijn" w:date="2023-09-21T10:23:00Z">
        <w:r w:rsidR="005B2BD8">
          <w:t>/logging</w:t>
        </w:r>
      </w:ins>
      <w:ins w:id="159" w:author="Ebben, Martijn" w:date="2023-09-19T17:35:00Z">
        <w:r w:rsidR="00CD7ABB">
          <w:t xml:space="preserve"> of all remote act</w:t>
        </w:r>
      </w:ins>
      <w:ins w:id="160" w:author="Ebben, Martijn" w:date="2023-09-19T17:36:00Z">
        <w:r w:rsidR="00CD7ABB">
          <w:t>ivity should be</w:t>
        </w:r>
        <w:r w:rsidR="00F936C7">
          <w:t xml:space="preserve"> </w:t>
        </w:r>
        <w:r w:rsidR="00F936C7" w:rsidRPr="001E13F4">
          <w:t>i</w:t>
        </w:r>
        <w:r w:rsidR="00F936C7" w:rsidRPr="00A14FE7">
          <w:t>m</w:t>
        </w:r>
        <w:r w:rsidR="00F936C7" w:rsidRPr="00813305">
          <w:t>p</w:t>
        </w:r>
        <w:r w:rsidR="00F936C7" w:rsidRPr="001E13F4">
          <w:t>lemented and validated</w:t>
        </w:r>
      </w:ins>
      <w:ins w:id="161" w:author="Ebben, Martijn" w:date="2023-09-19T17:37:00Z">
        <w:r w:rsidR="009464BD" w:rsidRPr="001E13F4">
          <w:t>.</w:t>
        </w:r>
      </w:ins>
      <w:ins w:id="162" w:author="Ebben, Martijn" w:date="2023-09-21T10:24:00Z">
        <w:r w:rsidR="005B2BD8">
          <w:t xml:space="preserve"> Also time restriction</w:t>
        </w:r>
      </w:ins>
      <w:ins w:id="163" w:author="Ebben, Martijn" w:date="2023-09-21T10:25:00Z">
        <w:r w:rsidR="005B2BD8">
          <w:t xml:space="preserve"> </w:t>
        </w:r>
      </w:ins>
      <w:ins w:id="164" w:author="Ebben, Martijn" w:date="2023-09-21T10:24:00Z">
        <w:r w:rsidR="005B2BD8">
          <w:t xml:space="preserve">in </w:t>
        </w:r>
      </w:ins>
      <w:ins w:id="165" w:author="Ebben, Martijn" w:date="2023-09-21T11:07:00Z">
        <w:r w:rsidR="00CE3315">
          <w:t xml:space="preserve">remote </w:t>
        </w:r>
      </w:ins>
      <w:ins w:id="166" w:author="Ebben, Martijn" w:date="2023-09-21T10:24:00Z">
        <w:r w:rsidR="005B2BD8">
          <w:t xml:space="preserve">access </w:t>
        </w:r>
      </w:ins>
      <w:ins w:id="167" w:author="Ebben, Martijn" w:date="2023-09-21T10:26:00Z">
        <w:r w:rsidR="005B2BD8">
          <w:t>should always be considered</w:t>
        </w:r>
      </w:ins>
      <w:ins w:id="168" w:author="Ebben, Martijn" w:date="2023-09-21T11:08:00Z">
        <w:r w:rsidR="00CE3315">
          <w:t>.</w:t>
        </w:r>
      </w:ins>
    </w:p>
    <w:p w14:paraId="7B106BC6" w14:textId="11484492" w:rsidR="00602675" w:rsidRPr="001E13F4" w:rsidRDefault="00CE3315" w:rsidP="00D95981">
      <w:pPr>
        <w:pStyle w:val="List1"/>
        <w:rPr>
          <w:ins w:id="169" w:author="Ebben, Martijn" w:date="2023-09-19T17:37:00Z"/>
        </w:rPr>
      </w:pPr>
      <w:ins w:id="170" w:author="Ebben, Martijn" w:date="2023-09-21T11:08:00Z">
        <w:r>
          <w:t xml:space="preserve">Interfaces with systems outside the VTS networks, for example for monitoring and predictive maintenance, should </w:t>
        </w:r>
      </w:ins>
      <w:ins w:id="171" w:author="Ebben, Martijn" w:date="2023-09-21T11:09:00Z">
        <w:r>
          <w:t>onl</w:t>
        </w:r>
      </w:ins>
      <w:ins w:id="172" w:author="Ebben, Martijn" w:date="2023-09-21T11:10:00Z">
        <w:r>
          <w:t>y be implemented after a risk assessment.</w:t>
        </w:r>
      </w:ins>
    </w:p>
    <w:p w14:paraId="3A3AAEFC" w14:textId="12DC2D43" w:rsidR="009464BD" w:rsidRDefault="009464BD" w:rsidP="00D95981">
      <w:pPr>
        <w:pStyle w:val="List1"/>
        <w:rPr>
          <w:ins w:id="173" w:author="Ebben, Martijn" w:date="2023-09-19T17:41:00Z"/>
        </w:rPr>
      </w:pPr>
      <w:ins w:id="174" w:author="Ebben, Martijn" w:date="2023-09-19T17:37:00Z">
        <w:r w:rsidRPr="00743608">
          <w:t>VTS personnel</w:t>
        </w:r>
      </w:ins>
      <w:ins w:id="175" w:author="Ebben, Martijn" w:date="2023-09-19T17:39:00Z">
        <w:r w:rsidR="008D65D1">
          <w:t>, both operational and technical</w:t>
        </w:r>
      </w:ins>
      <w:ins w:id="176" w:author="Ebben, Martijn" w:date="2023-09-19T17:37:00Z">
        <w:r w:rsidRPr="008D65D1">
          <w:t xml:space="preserve"> should</w:t>
        </w:r>
      </w:ins>
      <w:ins w:id="177" w:author="Ebben, Martijn" w:date="2023-09-19T17:38:00Z">
        <w:r w:rsidR="00442190">
          <w:t xml:space="preserve"> con</w:t>
        </w:r>
      </w:ins>
      <w:ins w:id="178" w:author="Ebben, Martijn" w:date="2023-09-19T17:39:00Z">
        <w:r w:rsidR="00442190">
          <w:t>tinuously</w:t>
        </w:r>
      </w:ins>
      <w:ins w:id="179" w:author="Ebben, Martijn" w:date="2023-09-19T17:37:00Z">
        <w:r w:rsidRPr="00442190">
          <w:t xml:space="preserve"> be </w:t>
        </w:r>
      </w:ins>
      <w:ins w:id="180" w:author="Ebben, Martijn" w:date="2023-09-19T17:38:00Z">
        <w:r w:rsidR="00442190" w:rsidRPr="00743608">
          <w:rPr>
            <w:b/>
            <w:bCs/>
          </w:rPr>
          <w:t>educated</w:t>
        </w:r>
      </w:ins>
      <w:ins w:id="181" w:author="Ebben, Martijn" w:date="2023-09-19T17:37:00Z">
        <w:r w:rsidRPr="00442190">
          <w:t xml:space="preserve"> on cyber security aw</w:t>
        </w:r>
        <w:r w:rsidRPr="008D65D1">
          <w:t>a</w:t>
        </w:r>
      </w:ins>
      <w:ins w:id="182" w:author="Ebben, Martijn" w:date="2023-09-19T17:38:00Z">
        <w:r w:rsidRPr="008D65D1">
          <w:t xml:space="preserve">reness and </w:t>
        </w:r>
        <w:r w:rsidR="001E13F4" w:rsidRPr="008D65D1">
          <w:t>detect</w:t>
        </w:r>
        <w:r w:rsidR="001E13F4" w:rsidRPr="00A14FE7">
          <w:t>i</w:t>
        </w:r>
        <w:r w:rsidR="001E13F4" w:rsidRPr="00743608">
          <w:t>on of malicious activity within the VTS systems</w:t>
        </w:r>
      </w:ins>
    </w:p>
    <w:p w14:paraId="73785B28" w14:textId="13E1E5B4" w:rsidR="00A14FE7" w:rsidRDefault="00241FAE" w:rsidP="00D95981">
      <w:pPr>
        <w:pStyle w:val="List1"/>
        <w:rPr>
          <w:ins w:id="183" w:author="Ebben, Martijn" w:date="2023-09-19T17:43:00Z"/>
        </w:rPr>
      </w:pPr>
      <w:ins w:id="184" w:author="Ebben, Martijn" w:date="2023-09-19T17:42:00Z">
        <w:r>
          <w:t>C</w:t>
        </w:r>
      </w:ins>
      <w:ins w:id="185" w:author="Ebben, Martijn" w:date="2023-09-19T17:41:00Z">
        <w:r w:rsidR="00691F5B">
          <w:t xml:space="preserve">onsider cyber security </w:t>
        </w:r>
      </w:ins>
      <w:ins w:id="186" w:author="Mads Ulrik Kristoffersen" w:date="2023-09-20T09:49:00Z">
        <w:del w:id="187" w:author="Ebben, Martijn" w:date="2023-09-21T10:21:00Z">
          <w:r w:rsidR="00A71BBC" w:rsidDel="005B2BD8">
            <w:rPr>
              <w:b/>
              <w:bCs/>
            </w:rPr>
            <w:delText>ay be</w:delText>
          </w:r>
        </w:del>
      </w:ins>
      <w:ins w:id="188" w:author="Ebben, Martijn" w:date="2023-09-19T17:41:00Z">
        <w:r>
          <w:t xml:space="preserve">when </w:t>
        </w:r>
      </w:ins>
      <w:ins w:id="189" w:author="Ebben, Martijn" w:date="2023-09-19T17:42:00Z">
        <w:r>
          <w:t>establishing or renewing a VTS system</w:t>
        </w:r>
      </w:ins>
      <w:ins w:id="190" w:author="Ebben, Martijn" w:date="2023-09-19T17:47:00Z">
        <w:r w:rsidR="00D91608">
          <w:t xml:space="preserve">, including </w:t>
        </w:r>
        <w:r w:rsidR="00F902D4">
          <w:t>risks in</w:t>
        </w:r>
      </w:ins>
      <w:ins w:id="191" w:author="Ebben, Martijn" w:date="2023-09-19T17:48:00Z">
        <w:r w:rsidR="00F902D4">
          <w:t>troduced by using third party services</w:t>
        </w:r>
        <w:r w:rsidR="0040731E">
          <w:t>.</w:t>
        </w:r>
      </w:ins>
    </w:p>
    <w:p w14:paraId="5F6BBE12" w14:textId="664F9DE0" w:rsidR="00E90CF3" w:rsidRPr="00A14FE7" w:rsidRDefault="00E90CF3" w:rsidP="00743608">
      <w:pPr>
        <w:pStyle w:val="List1"/>
        <w:rPr>
          <w:ins w:id="192" w:author="Ebben, Martijn" w:date="2023-09-19T17:15:00Z"/>
        </w:rPr>
      </w:pPr>
      <w:ins w:id="193" w:author="Ebben, Martijn" w:date="2023-09-19T17:43:00Z">
        <w:r>
          <w:t xml:space="preserve">When implementing technical measures, consider </w:t>
        </w:r>
        <w:r w:rsidR="00C9368A">
          <w:t xml:space="preserve">the relation between </w:t>
        </w:r>
      </w:ins>
      <w:ins w:id="194" w:author="Ebben, Martijn" w:date="2023-09-19T17:44:00Z">
        <w:r w:rsidR="00C9368A">
          <w:t xml:space="preserve">cyber security and </w:t>
        </w:r>
        <w:r w:rsidR="00B27D50">
          <w:t xml:space="preserve">(physical) </w:t>
        </w:r>
        <w:r w:rsidR="00C9368A" w:rsidRPr="00743608">
          <w:rPr>
            <w:b/>
            <w:bCs/>
          </w:rPr>
          <w:t>safet</w:t>
        </w:r>
        <w:r w:rsidR="00B27D50" w:rsidRPr="00743608">
          <w:rPr>
            <w:b/>
            <w:bCs/>
          </w:rPr>
          <w:t>y</w:t>
        </w:r>
        <w:r w:rsidR="00B27D50">
          <w:t>, including safety of navigation. Th</w:t>
        </w:r>
      </w:ins>
      <w:ins w:id="195" w:author="Ebben, Martijn" w:date="2023-09-19T17:45:00Z">
        <w:r w:rsidR="008E0719">
          <w:t xml:space="preserve">ese may complement each other, but </w:t>
        </w:r>
      </w:ins>
      <w:ins w:id="196" w:author="Ebben, Martijn" w:date="2023-09-19T17:47:00Z">
        <w:r w:rsidR="00B6150E">
          <w:t xml:space="preserve">one </w:t>
        </w:r>
      </w:ins>
      <w:ins w:id="197" w:author="Ebben, Martijn" w:date="2023-09-19T17:45:00Z">
        <w:r w:rsidR="008E0719">
          <w:t xml:space="preserve">may also </w:t>
        </w:r>
        <w:r w:rsidR="00E003B5">
          <w:t xml:space="preserve">have a negative </w:t>
        </w:r>
      </w:ins>
      <w:ins w:id="198" w:author="Ebben, Martijn" w:date="2023-09-19T17:46:00Z">
        <w:r w:rsidR="00B6150E">
          <w:t>in</w:t>
        </w:r>
      </w:ins>
      <w:ins w:id="199" w:author="Ebben, Martijn" w:date="2023-09-19T17:47:00Z">
        <w:r w:rsidR="00B6150E">
          <w:t>fluence</w:t>
        </w:r>
      </w:ins>
      <w:ins w:id="200" w:author="Ebben, Martijn" w:date="2023-09-19T17:45:00Z">
        <w:r w:rsidR="00E003B5">
          <w:t xml:space="preserve"> on </w:t>
        </w:r>
      </w:ins>
      <w:ins w:id="201" w:author="Ebben, Martijn" w:date="2023-09-19T17:47:00Z">
        <w:r w:rsidR="00B6150E">
          <w:t>the</w:t>
        </w:r>
      </w:ins>
      <w:ins w:id="202" w:author="Ebben, Martijn" w:date="2023-09-19T17:45:00Z">
        <w:r w:rsidR="00E003B5">
          <w:t xml:space="preserve"> other.</w:t>
        </w:r>
      </w:ins>
    </w:p>
    <w:p w14:paraId="2AF8C7A5" w14:textId="77777777" w:rsidR="00D35E7C" w:rsidRDefault="00D35E7C" w:rsidP="00BA1C02">
      <w:pPr>
        <w:pStyle w:val="Plattetekst"/>
        <w:rPr>
          <w:b/>
          <w:bCs/>
        </w:rPr>
      </w:pPr>
    </w:p>
    <w:p w14:paraId="7CD22C6D" w14:textId="55CBA569" w:rsidR="00F01347" w:rsidRDefault="00F01347" w:rsidP="00F01347">
      <w:pPr>
        <w:pStyle w:val="Kop2"/>
      </w:pPr>
      <w:bookmarkStart w:id="203" w:name="_Toc146192130"/>
      <w:r>
        <w:t>VTS-</w:t>
      </w:r>
      <w:r w:rsidRPr="006B5D72">
        <w:t>specific documents</w:t>
      </w:r>
      <w:bookmarkEnd w:id="203"/>
    </w:p>
    <w:p w14:paraId="4E182A97" w14:textId="72822FAC" w:rsidR="00966361" w:rsidRDefault="00CE3315" w:rsidP="00743608">
      <w:pPr>
        <w:pStyle w:val="Plattetekst"/>
        <w:numPr>
          <w:ilvl w:val="0"/>
          <w:numId w:val="42"/>
        </w:numPr>
        <w:rPr>
          <w:ins w:id="204" w:author="Mads Ulrik Kristoffersen" w:date="2023-09-20T11:21:00Z"/>
        </w:rPr>
      </w:pPr>
      <w:ins w:id="205" w:author="Ebben, Martijn" w:date="2023-09-21T11:04:00Z">
        <w:r>
          <w:t xml:space="preserve">IALA </w:t>
        </w:r>
      </w:ins>
      <w:ins w:id="206" w:author="Ebben, Martijn" w:date="2023-09-19T17:11:00Z">
        <w:r w:rsidR="00966361">
          <w:t>G1111</w:t>
        </w:r>
      </w:ins>
      <w:ins w:id="207" w:author="Ebben, Martijn" w:date="2023-09-21T11:07:00Z">
        <w:r>
          <w:t xml:space="preserve"> is a common source of information to assist competent authorities and VTS providers in the preparation and establishment of functional and performance requirements for VTS systems</w:t>
        </w:r>
      </w:ins>
      <w:ins w:id="208" w:author="Ebben, Martijn" w:date="2023-09-21T11:12:00Z">
        <w:r w:rsidR="0064416D">
          <w:t>. Cyber Security require</w:t>
        </w:r>
      </w:ins>
      <w:ins w:id="209" w:author="Ebben, Martijn" w:date="2023-09-21T11:13:00Z">
        <w:r w:rsidR="0064416D">
          <w:t>ments should be considered in this process</w:t>
        </w:r>
      </w:ins>
    </w:p>
    <w:p w14:paraId="17AF16DB" w14:textId="7BF63921" w:rsidR="00936870" w:rsidRDefault="00936870" w:rsidP="00743608">
      <w:pPr>
        <w:pStyle w:val="Plattetekst"/>
        <w:numPr>
          <w:ilvl w:val="0"/>
          <w:numId w:val="42"/>
        </w:numPr>
      </w:pPr>
      <w:ins w:id="210" w:author="Mads Ulrik Kristoffersen" w:date="2023-09-20T11:21:00Z">
        <w:r>
          <w:lastRenderedPageBreak/>
          <w:t>SECOM</w:t>
        </w:r>
      </w:ins>
      <w:ins w:id="211" w:author="Ebben, Martijn" w:date="2023-09-21T10:29:00Z">
        <w:r w:rsidR="00964054">
          <w:t xml:space="preserve"> (</w:t>
        </w:r>
      </w:ins>
      <w:ins w:id="212" w:author="Ebben, Martijn" w:date="2023-09-21T10:30:00Z">
        <w:r w:rsidR="00964054" w:rsidRPr="00964054">
          <w:t>IEC 63173-2</w:t>
        </w:r>
        <w:r w:rsidR="00964054">
          <w:t xml:space="preserve">) </w:t>
        </w:r>
      </w:ins>
      <w:ins w:id="213" w:author="Ebben, Martijn" w:date="2023-09-21T11:01:00Z">
        <w:r w:rsidR="00CE3315">
          <w:t>specifies technology en me</w:t>
        </w:r>
      </w:ins>
      <w:ins w:id="214" w:author="Ebben, Martijn" w:date="2023-09-21T11:02:00Z">
        <w:r w:rsidR="00CE3315">
          <w:t>asures for Secure communication between ship and shore.</w:t>
        </w:r>
      </w:ins>
      <w:ins w:id="215" w:author="Ebben, Martijn" w:date="2023-09-21T10:30:00Z">
        <w:r w:rsidR="00964054">
          <w:t xml:space="preserve"> </w:t>
        </w:r>
      </w:ins>
      <w:ins w:id="216" w:author="Ebben, Martijn" w:date="2023-09-21T11:03:00Z">
        <w:r w:rsidR="00CE3315">
          <w:t>T</w:t>
        </w:r>
      </w:ins>
      <w:ins w:id="217" w:author="Ebben, Martijn" w:date="2023-09-21T10:30:00Z">
        <w:r w:rsidR="00964054">
          <w:t xml:space="preserve">he implementation of </w:t>
        </w:r>
      </w:ins>
      <w:ins w:id="218" w:author="Ebben, Martijn" w:date="2023-09-21T10:32:00Z">
        <w:r w:rsidR="00964054">
          <w:t xml:space="preserve">an </w:t>
        </w:r>
      </w:ins>
      <w:ins w:id="219" w:author="Ebben, Martijn" w:date="2023-09-21T10:30:00Z">
        <w:r w:rsidR="00964054">
          <w:t>i</w:t>
        </w:r>
      </w:ins>
      <w:ins w:id="220" w:author="Ebben, Martijn" w:date="2023-09-21T10:31:00Z">
        <w:r w:rsidR="00964054">
          <w:t>d</w:t>
        </w:r>
      </w:ins>
      <w:ins w:id="221" w:author="Ebben, Martijn" w:date="2023-09-21T10:30:00Z">
        <w:r w:rsidR="00964054">
          <w:t>entity regist</w:t>
        </w:r>
      </w:ins>
      <w:ins w:id="222" w:author="Ebben, Martijn" w:date="2023-09-21T10:31:00Z">
        <w:r w:rsidR="00964054">
          <w:t>ry and PKI</w:t>
        </w:r>
      </w:ins>
      <w:ins w:id="223" w:author="Ebben, Martijn" w:date="2023-09-21T10:32:00Z">
        <w:r w:rsidR="00964054">
          <w:t xml:space="preserve"> may be provided by the Maritime Connectivity Platform (MCP)</w:t>
        </w:r>
      </w:ins>
    </w:p>
    <w:p w14:paraId="0329FE79" w14:textId="72B01994" w:rsidR="00F01347" w:rsidRDefault="00F01347" w:rsidP="00BA1C02">
      <w:pPr>
        <w:pStyle w:val="Plattetekst"/>
        <w:rPr>
          <w:ins w:id="224" w:author="Ebben, Martijn" w:date="2023-09-21T12:21:00Z"/>
          <w:b/>
          <w:bCs/>
        </w:rPr>
      </w:pPr>
    </w:p>
    <w:p w14:paraId="68D24729" w14:textId="497E9529" w:rsidR="00620C1E" w:rsidRPr="00620C1E" w:rsidRDefault="00620C1E" w:rsidP="00620C1E">
      <w:pPr>
        <w:pStyle w:val="Kop2"/>
        <w:rPr>
          <w:ins w:id="225" w:author="Ebben, Martijn" w:date="2023-09-21T12:21:00Z"/>
        </w:rPr>
      </w:pPr>
      <w:bookmarkStart w:id="226" w:name="_Hlk146192065"/>
      <w:bookmarkStart w:id="227" w:name="_Toc146192131"/>
      <w:ins w:id="228" w:author="Ebben, Martijn" w:date="2023-09-21T12:21:00Z">
        <w:r w:rsidRPr="00620C1E">
          <w:t>Potential gaps</w:t>
        </w:r>
        <w:bookmarkEnd w:id="227"/>
      </w:ins>
    </w:p>
    <w:p w14:paraId="0282C052" w14:textId="356AF79B" w:rsidR="00620C1E" w:rsidRDefault="00620C1E" w:rsidP="00620C1E">
      <w:pPr>
        <w:pStyle w:val="Plattetekst"/>
        <w:numPr>
          <w:ilvl w:val="0"/>
          <w:numId w:val="44"/>
        </w:numPr>
        <w:rPr>
          <w:ins w:id="229" w:author="Ebben, Martijn" w:date="2023-09-21T12:28:00Z"/>
        </w:rPr>
      </w:pPr>
      <w:ins w:id="230" w:author="Ebben, Martijn" w:date="2023-09-21T12:23:00Z">
        <w:r>
          <w:t xml:space="preserve">Specific training </w:t>
        </w:r>
      </w:ins>
      <w:ins w:id="231" w:author="Ebben, Martijn" w:date="2023-09-21T12:25:00Z">
        <w:r>
          <w:t>may be</w:t>
        </w:r>
      </w:ins>
      <w:ins w:id="232" w:author="Ebben, Martijn" w:date="2023-09-21T12:23:00Z">
        <w:r>
          <w:t xml:space="preserve"> required for VTS operators, supervisors and managers</w:t>
        </w:r>
      </w:ins>
      <w:ins w:id="233" w:author="Ebben, Martijn" w:date="2023-09-21T12:34:00Z">
        <w:r w:rsidR="00373584">
          <w:t>,</w:t>
        </w:r>
      </w:ins>
      <w:ins w:id="234" w:author="Ebben, Martijn" w:date="2023-09-21T12:28:00Z">
        <w:r>
          <w:t xml:space="preserve"> and</w:t>
        </w:r>
      </w:ins>
      <w:ins w:id="235" w:author="Ebben, Martijn" w:date="2023-09-21T12:24:00Z">
        <w:r>
          <w:t xml:space="preserve"> </w:t>
        </w:r>
      </w:ins>
      <w:ins w:id="236" w:author="Ebben, Martijn" w:date="2023-09-21T12:28:00Z">
        <w:r>
          <w:t>t</w:t>
        </w:r>
      </w:ins>
      <w:ins w:id="237" w:author="Ebben, Martijn" w:date="2023-09-21T12:24:00Z">
        <w:r>
          <w:t xml:space="preserve">raining should be periodically repeated to </w:t>
        </w:r>
      </w:ins>
      <w:ins w:id="238" w:author="Ebben, Martijn" w:date="2023-09-21T12:25:00Z">
        <w:r>
          <w:t xml:space="preserve">keep awareness on the desired level and stay aligned with </w:t>
        </w:r>
      </w:ins>
      <w:ins w:id="239" w:author="Ebben, Martijn" w:date="2023-09-21T12:26:00Z">
        <w:r>
          <w:t>current cyber threats.</w:t>
        </w:r>
      </w:ins>
      <w:ins w:id="240" w:author="Ebben, Martijn" w:date="2023-09-21T12:28:00Z">
        <w:r>
          <w:t xml:space="preserve"> Training should address</w:t>
        </w:r>
      </w:ins>
      <w:ins w:id="241" w:author="Ebben, Martijn" w:date="2023-09-21T12:29:00Z">
        <w:r>
          <w:t>:</w:t>
        </w:r>
      </w:ins>
    </w:p>
    <w:p w14:paraId="09A0DB82" w14:textId="66649FED" w:rsidR="00620C1E" w:rsidRDefault="00620C1E" w:rsidP="00620C1E">
      <w:pPr>
        <w:pStyle w:val="Plattetekst"/>
        <w:numPr>
          <w:ilvl w:val="1"/>
          <w:numId w:val="44"/>
        </w:numPr>
        <w:rPr>
          <w:ins w:id="242" w:author="Ebben, Martijn" w:date="2023-09-21T12:28:00Z"/>
        </w:rPr>
      </w:pPr>
      <w:ins w:id="243" w:author="Ebben, Martijn" w:date="2023-09-21T12:28:00Z">
        <w:r>
          <w:t>Prevention of cyber incidents</w:t>
        </w:r>
      </w:ins>
    </w:p>
    <w:p w14:paraId="3D583DB6" w14:textId="090BCD80" w:rsidR="00620C1E" w:rsidRDefault="00620C1E" w:rsidP="00620C1E">
      <w:pPr>
        <w:pStyle w:val="Plattetekst"/>
        <w:numPr>
          <w:ilvl w:val="1"/>
          <w:numId w:val="44"/>
        </w:numPr>
        <w:rPr>
          <w:ins w:id="244" w:author="Ebben, Martijn" w:date="2023-09-21T12:29:00Z"/>
        </w:rPr>
      </w:pPr>
      <w:ins w:id="245" w:author="Ebben, Martijn" w:date="2023-09-21T12:29:00Z">
        <w:r>
          <w:t>Recognition of cyber incidents and anomalies</w:t>
        </w:r>
      </w:ins>
    </w:p>
    <w:p w14:paraId="338FA5B2" w14:textId="2232768B" w:rsidR="00620C1E" w:rsidRDefault="00620C1E" w:rsidP="00373584">
      <w:pPr>
        <w:pStyle w:val="Plattetekst"/>
        <w:numPr>
          <w:ilvl w:val="1"/>
          <w:numId w:val="44"/>
        </w:numPr>
        <w:rPr>
          <w:ins w:id="246" w:author="Ebben, Martijn" w:date="2023-09-21T12:26:00Z"/>
        </w:rPr>
      </w:pPr>
      <w:ins w:id="247" w:author="Ebben, Martijn" w:date="2023-09-21T12:29:00Z">
        <w:r>
          <w:t>How to respond</w:t>
        </w:r>
      </w:ins>
      <w:ins w:id="248" w:author="Ebben, Martijn" w:date="2023-09-21T12:31:00Z">
        <w:r w:rsidR="00373584">
          <w:t xml:space="preserve"> to cyber </w:t>
        </w:r>
      </w:ins>
      <w:ins w:id="249" w:author="Ebben, Martijn" w:date="2023-09-21T12:32:00Z">
        <w:r w:rsidR="00373584">
          <w:t>incidents</w:t>
        </w:r>
      </w:ins>
      <w:ins w:id="250" w:author="Ebben, Martijn" w:date="2023-09-21T12:29:00Z">
        <w:r>
          <w:t xml:space="preserve">, both technically and </w:t>
        </w:r>
      </w:ins>
      <w:ins w:id="251" w:author="Ebben, Martijn" w:date="2023-09-21T12:30:00Z">
        <w:r>
          <w:t>operationally</w:t>
        </w:r>
      </w:ins>
      <w:ins w:id="252" w:author="Ebben, Martijn" w:date="2023-09-21T12:32:00Z">
        <w:r w:rsidR="00373584">
          <w:t xml:space="preserve">, including what </w:t>
        </w:r>
        <w:r w:rsidR="00373584" w:rsidRPr="00373584">
          <w:rPr>
            <w:i/>
            <w:iCs/>
          </w:rPr>
          <w:t>not</w:t>
        </w:r>
        <w:r w:rsidR="00373584">
          <w:t xml:space="preserve"> to do</w:t>
        </w:r>
      </w:ins>
    </w:p>
    <w:bookmarkEnd w:id="226"/>
    <w:p w14:paraId="399B8E8E" w14:textId="77777777" w:rsidR="00620C1E" w:rsidRDefault="00620C1E" w:rsidP="00373584">
      <w:pPr>
        <w:pStyle w:val="Plattetekst"/>
        <w:rPr>
          <w:ins w:id="253" w:author="Ebben, Martijn" w:date="2023-09-21T12:26:00Z"/>
        </w:rPr>
      </w:pPr>
    </w:p>
    <w:p w14:paraId="66EDFE4F" w14:textId="49D5E3A8" w:rsidR="00BD5899" w:rsidRDefault="00BA77BF" w:rsidP="00BD5899">
      <w:pPr>
        <w:pStyle w:val="Kop1"/>
      </w:pPr>
      <w:bookmarkStart w:id="254" w:name="_Toc146192132"/>
      <w:r>
        <w:t xml:space="preserve">Considerations for </w:t>
      </w:r>
      <w:r w:rsidR="00BD5899">
        <w:t>PNT</w:t>
      </w:r>
      <w:bookmarkEnd w:id="254"/>
    </w:p>
    <w:p w14:paraId="53421A0E" w14:textId="77777777" w:rsidR="00BD5899" w:rsidRPr="00F55AD7" w:rsidRDefault="00BD5899" w:rsidP="00BD5899">
      <w:pPr>
        <w:pStyle w:val="Heading1separationline"/>
      </w:pPr>
    </w:p>
    <w:p w14:paraId="38F91167" w14:textId="2D72BEDD" w:rsidR="000A7644" w:rsidRPr="00F01347" w:rsidRDefault="00BA77BF" w:rsidP="00BA1C02">
      <w:pPr>
        <w:pStyle w:val="Plattetekst"/>
      </w:pPr>
      <w:r w:rsidRPr="001072FD">
        <w:rPr>
          <w:highlight w:val="yellow"/>
        </w:rPr>
        <w:t xml:space="preserve">Request to </w:t>
      </w:r>
      <w:r>
        <w:rPr>
          <w:highlight w:val="yellow"/>
        </w:rPr>
        <w:t>all</w:t>
      </w:r>
      <w:r w:rsidRPr="001072FD">
        <w:rPr>
          <w:highlight w:val="yellow"/>
        </w:rPr>
        <w:t xml:space="preserve"> committe</w:t>
      </w:r>
      <w:r w:rsidRPr="004E3B74">
        <w:rPr>
          <w:highlight w:val="yellow"/>
        </w:rPr>
        <w:t>e</w:t>
      </w:r>
      <w:r>
        <w:rPr>
          <w:highlight w:val="yellow"/>
        </w:rPr>
        <w:t>s</w:t>
      </w:r>
      <w:r w:rsidRPr="004E3B74">
        <w:rPr>
          <w:highlight w:val="yellow"/>
        </w:rPr>
        <w:t xml:space="preserve"> to review, comment and amend</w:t>
      </w:r>
    </w:p>
    <w:p w14:paraId="461D5C68" w14:textId="77777777" w:rsidR="004F3603" w:rsidRPr="00F01347" w:rsidRDefault="00642CC8" w:rsidP="00BA1C02">
      <w:pPr>
        <w:pStyle w:val="Plattetekst"/>
      </w:pPr>
      <w:r w:rsidRPr="00F01347">
        <w:t>ENG is working on a Guideline to support resilient PNT.  This GL discusses a number of vulnerabilities and options to achieve resilient PNT, and while it mentions cyber security it is not captured in detail.</w:t>
      </w:r>
    </w:p>
    <w:p w14:paraId="6F6EE043" w14:textId="77777777" w:rsidR="00642CC8" w:rsidRPr="00F01347" w:rsidRDefault="00642CC8" w:rsidP="00BA1C02">
      <w:pPr>
        <w:pStyle w:val="Plattetekst"/>
      </w:pPr>
      <w:r w:rsidRPr="00F01347">
        <w:t xml:space="preserve">We need to be clear on whether cyber security includes aspects such as GNSS jamming (likened to a denial of service) and Spoofing (likened to data manipulation).  </w:t>
      </w:r>
    </w:p>
    <w:p w14:paraId="57B204EF" w14:textId="63E344E0" w:rsidR="00642CC8" w:rsidRPr="00F01347" w:rsidRDefault="00642CC8" w:rsidP="00BA1C02">
      <w:pPr>
        <w:pStyle w:val="Plattetekst"/>
      </w:pPr>
      <w:r w:rsidRPr="00F01347">
        <w:t>The technical advice provided in the reference documents should be considered and referenced where possible, but for PNT the following considerations are noted:</w:t>
      </w:r>
    </w:p>
    <w:p w14:paraId="63742A46" w14:textId="77777777" w:rsidR="00642CC8" w:rsidRPr="00F01347" w:rsidRDefault="00642CC8" w:rsidP="00F01347">
      <w:pPr>
        <w:pStyle w:val="Plattetekst"/>
        <w:numPr>
          <w:ilvl w:val="0"/>
          <w:numId w:val="29"/>
        </w:numPr>
      </w:pPr>
      <w:r w:rsidRPr="00F01347">
        <w:t>Awareness of the potential impact is important, without considering what any data manipulation or denial may look like, it will be difficult to understand if such an event is occurring.</w:t>
      </w:r>
    </w:p>
    <w:p w14:paraId="7A86BD62" w14:textId="20D62AFB" w:rsidR="00642CC8" w:rsidRPr="00F01347" w:rsidRDefault="00642CC8" w:rsidP="00F01347">
      <w:pPr>
        <w:pStyle w:val="Plattetekst"/>
        <w:numPr>
          <w:ilvl w:val="0"/>
          <w:numId w:val="29"/>
        </w:numPr>
      </w:pPr>
      <w:r w:rsidRPr="00F01347">
        <w:t xml:space="preserve">Monitoring – where possible the system should have some form of monitoring capability to ensure the information provided is </w:t>
      </w:r>
      <w:r w:rsidR="00B05B1A" w:rsidRPr="00F01347">
        <w:t>reliable</w:t>
      </w:r>
      <w:r w:rsidRPr="00F01347">
        <w:t xml:space="preserve"> – this is commonly known as integrity and may have performance targets depending on the system.</w:t>
      </w:r>
    </w:p>
    <w:p w14:paraId="1E1C3F68" w14:textId="77777777" w:rsidR="00642CC8" w:rsidRPr="00F01347" w:rsidRDefault="00642CC8" w:rsidP="00F01347">
      <w:pPr>
        <w:pStyle w:val="Plattetekst"/>
        <w:numPr>
          <w:ilvl w:val="0"/>
          <w:numId w:val="29"/>
        </w:numPr>
      </w:pPr>
      <w:r w:rsidRPr="00F01347">
        <w:t xml:space="preserve">PNT is used within </w:t>
      </w:r>
      <w:proofErr w:type="spellStart"/>
      <w:r w:rsidRPr="00F01347">
        <w:t>AtoNs</w:t>
      </w:r>
      <w:proofErr w:type="spellEnd"/>
      <w:r w:rsidRPr="00F01347">
        <w:t xml:space="preserve"> to support positioning and timing aspects.  Both support the use of the </w:t>
      </w:r>
      <w:proofErr w:type="spellStart"/>
      <w:r w:rsidRPr="00F01347">
        <w:t>AtoN</w:t>
      </w:r>
      <w:proofErr w:type="spellEnd"/>
      <w:r w:rsidRPr="00F01347">
        <w:t xml:space="preserve">, although in different context.  As an example </w:t>
      </w:r>
      <w:r w:rsidR="00A6324B" w:rsidRPr="00F01347">
        <w:t xml:space="preserve">within AIS, timing information from GNSS is used to synchronise the data channel, while GNSS derived positioning information is used to measure the vessel’s proximity to other targets.  </w:t>
      </w:r>
      <w:r w:rsidR="00EA1C31">
        <w:t>GNSS timing is also used to support synchronised lights and communications.</w:t>
      </w:r>
    </w:p>
    <w:p w14:paraId="3CB9345A" w14:textId="77777777" w:rsidR="00A6324B" w:rsidRPr="00F01347" w:rsidRDefault="00A6324B" w:rsidP="00F01347">
      <w:pPr>
        <w:pStyle w:val="Plattetekst"/>
        <w:numPr>
          <w:ilvl w:val="0"/>
          <w:numId w:val="29"/>
        </w:numPr>
      </w:pPr>
      <w:r w:rsidRPr="00F01347">
        <w:t>PNT data can also be used in areas where it may not immediately be obvious.  During GPS jamming trials conducted by the GLAs on a buoy tender, it was discovered by accident that the main GPS receiver feeding the bridge also provided time throughout the vessel.</w:t>
      </w:r>
      <w:r w:rsidR="00672D8E" w:rsidRPr="00F01347">
        <w:t xml:space="preserve"> </w:t>
      </w:r>
      <w:r w:rsidR="00A86869" w:rsidRPr="00F01347">
        <w:t>For example,</w:t>
      </w:r>
      <w:r w:rsidR="00B05B1A" w:rsidRPr="00F01347">
        <w:t xml:space="preserve"> resilient PNT demonstration</w:t>
      </w:r>
      <w:r w:rsidR="001F1745" w:rsidRPr="00F01347">
        <w:t xml:space="preserve"> for ACCS</w:t>
      </w:r>
      <w:r w:rsidR="00263B38" w:rsidRPr="00F01347">
        <w:t>EAS</w:t>
      </w:r>
      <w:r w:rsidR="001F1745" w:rsidRPr="00F01347">
        <w:t xml:space="preserve"> project could be found on</w:t>
      </w:r>
      <w:r w:rsidR="00A86869" w:rsidRPr="00F01347">
        <w:t xml:space="preserve"> https://www.youtube.com/watch?v=CNAr8eQQ_9E</w:t>
      </w:r>
    </w:p>
    <w:p w14:paraId="281A23AF" w14:textId="533B9E59" w:rsidR="00A6324B" w:rsidRPr="00F01347" w:rsidRDefault="00A6324B" w:rsidP="00F01347">
      <w:pPr>
        <w:pStyle w:val="Plattetekst"/>
        <w:numPr>
          <w:ilvl w:val="0"/>
          <w:numId w:val="29"/>
        </w:numPr>
      </w:pPr>
      <w:r w:rsidRPr="00F01347">
        <w:t xml:space="preserve">Some </w:t>
      </w:r>
      <w:proofErr w:type="spellStart"/>
      <w:r w:rsidRPr="00F01347">
        <w:t>AtoN</w:t>
      </w:r>
      <w:proofErr w:type="spellEnd"/>
      <w:r w:rsidRPr="00F01347">
        <w:t xml:space="preserve"> provide </w:t>
      </w:r>
      <w:r w:rsidR="00143C78" w:rsidRPr="00F01347">
        <w:t>PNT</w:t>
      </w:r>
      <w:r w:rsidRPr="00F01347">
        <w:t xml:space="preserve"> information and it’s important to consider the impact of cyber security aspects for them too.  Corrupting the provision of data could have significant implications, whether that’s providing false position information or integrity data. </w:t>
      </w:r>
    </w:p>
    <w:p w14:paraId="0DD7B2E4" w14:textId="179C473D" w:rsidR="00A6324B" w:rsidRPr="00F01347" w:rsidRDefault="00A6324B" w:rsidP="00F01347">
      <w:pPr>
        <w:pStyle w:val="Plattetekst"/>
        <w:numPr>
          <w:ilvl w:val="0"/>
          <w:numId w:val="29"/>
        </w:numPr>
      </w:pPr>
      <w:r w:rsidRPr="00F01347">
        <w:t xml:space="preserve">Authentication of PNT data is emerging with some GNSS constellations now </w:t>
      </w:r>
      <w:r w:rsidR="001B7CB2" w:rsidRPr="00F01347">
        <w:t>developing</w:t>
      </w:r>
      <w:r w:rsidRPr="00F01347">
        <w:t xml:space="preserve"> authentication services</w:t>
      </w:r>
      <w:r w:rsidR="00F61E03" w:rsidRPr="00F01347">
        <w:t xml:space="preserve"> (</w:t>
      </w:r>
      <w:r w:rsidR="004C4A67" w:rsidRPr="00F01347">
        <w:t xml:space="preserve">e.g. Galileo </w:t>
      </w:r>
      <w:r w:rsidR="00F67367" w:rsidRPr="00F01347">
        <w:t xml:space="preserve">Open </w:t>
      </w:r>
      <w:r w:rsidR="00EA1C31">
        <w:t>Service</w:t>
      </w:r>
      <w:r w:rsidR="00F67367" w:rsidRPr="00F01347">
        <w:t xml:space="preserve"> Navigation Message Authentication, </w:t>
      </w:r>
      <w:r w:rsidR="004C4A67" w:rsidRPr="00F01347">
        <w:t>OSNMA)</w:t>
      </w:r>
      <w:r w:rsidRPr="00F01347">
        <w:t>. The concept of authentication in the maritime sector is relatively novel and education as well as technical solutions are required.</w:t>
      </w:r>
    </w:p>
    <w:p w14:paraId="26F67ECA" w14:textId="61659CDD" w:rsidR="00A6324B" w:rsidRPr="00F01347" w:rsidRDefault="00A6324B" w:rsidP="00F01347">
      <w:pPr>
        <w:pStyle w:val="Plattetekst"/>
        <w:numPr>
          <w:ilvl w:val="0"/>
          <w:numId w:val="29"/>
        </w:numPr>
      </w:pPr>
      <w:r w:rsidRPr="00F01347">
        <w:lastRenderedPageBreak/>
        <w:t xml:space="preserve">Overall security mitigation measures will depend on the type of </w:t>
      </w:r>
      <w:proofErr w:type="spellStart"/>
      <w:r w:rsidRPr="00F01347">
        <w:t>AtoN</w:t>
      </w:r>
      <w:proofErr w:type="spellEnd"/>
      <w:r w:rsidRPr="00F01347">
        <w:t xml:space="preserve"> and how the PNT data is used or generated.  Physical security is a key component, whether that’s preventing access to a shor</w:t>
      </w:r>
      <w:r w:rsidR="00563ED2" w:rsidRPr="00F01347">
        <w:t>e</w:t>
      </w:r>
      <w:r w:rsidRPr="00F01347">
        <w:t xml:space="preserve"> site or simply preventing a seemingly innocent phone charger from being plugged into a device.  Networked devices should be planned and not added in an ad-hoc manner and air gaps should be used where relevant to prevent any hacker from gaining access to all/sensitive areas. </w:t>
      </w:r>
    </w:p>
    <w:p w14:paraId="7F0847F1" w14:textId="0376FAEE" w:rsidR="00FC7D19" w:rsidRPr="0039043F" w:rsidRDefault="00A6324B" w:rsidP="00F01347">
      <w:pPr>
        <w:pStyle w:val="Plattetekst"/>
        <w:numPr>
          <w:ilvl w:val="0"/>
          <w:numId w:val="29"/>
        </w:numPr>
      </w:pPr>
      <w:r w:rsidRPr="00F01347">
        <w:t xml:space="preserve">For PNT systems, it may not be possible to remove the risk of system interference, whether natural or man-made.  To mitigate such events, multiple position solutions should be employed, systems that are dissimilar in approach and failure modes as part of a system of systems approach.  This is covered further in the </w:t>
      </w:r>
      <w:proofErr w:type="spellStart"/>
      <w:r w:rsidR="00B43D37" w:rsidRPr="00F01347">
        <w:t>Resillient</w:t>
      </w:r>
      <w:proofErr w:type="spellEnd"/>
      <w:r w:rsidR="00B43D37" w:rsidRPr="00F01347">
        <w:t xml:space="preserve"> </w:t>
      </w:r>
      <w:r w:rsidRPr="00F01347">
        <w:t>PNT Guideline.</w:t>
      </w:r>
    </w:p>
    <w:p w14:paraId="7BBCD2A5" w14:textId="0685248D" w:rsidR="00FC7D19" w:rsidRDefault="00692325" w:rsidP="00FC7D19">
      <w:pPr>
        <w:pStyle w:val="Kop2"/>
      </w:pPr>
      <w:bookmarkStart w:id="255" w:name="_Toc146192133"/>
      <w:r>
        <w:t>PNT</w:t>
      </w:r>
      <w:r w:rsidR="00FC7D19" w:rsidRPr="006B5D72">
        <w:t>-specific documents to consider:</w:t>
      </w:r>
      <w:bookmarkEnd w:id="255"/>
    </w:p>
    <w:p w14:paraId="15EA0BF0" w14:textId="77777777" w:rsidR="000417FF" w:rsidRPr="003E6D42" w:rsidRDefault="000417FF" w:rsidP="00F01347">
      <w:pPr>
        <w:pStyle w:val="Plattetekst"/>
      </w:pPr>
      <w:r w:rsidRPr="003E6D42">
        <w:t xml:space="preserve">The following documents may need to be reviewed to ensure </w:t>
      </w:r>
      <w:r w:rsidR="003E6D42" w:rsidRPr="003E6D42">
        <w:t>cyber security aspects are suitably considered.</w:t>
      </w:r>
    </w:p>
    <w:p w14:paraId="4ED8C3BD" w14:textId="77777777" w:rsidR="00FC7D19" w:rsidRDefault="00FC7D19" w:rsidP="00FC7D19">
      <w:pPr>
        <w:pStyle w:val="Plattetekst"/>
        <w:numPr>
          <w:ilvl w:val="0"/>
          <w:numId w:val="31"/>
        </w:numPr>
      </w:pPr>
      <w:r>
        <w:t>IALA Recommendation R1017 Resilient position navigation and timing (PNT)</w:t>
      </w:r>
    </w:p>
    <w:p w14:paraId="6CDA036C" w14:textId="77777777" w:rsidR="00FC7D19" w:rsidRDefault="00FC7D19" w:rsidP="00FC7D19">
      <w:pPr>
        <w:pStyle w:val="Plattetekst"/>
        <w:numPr>
          <w:ilvl w:val="0"/>
          <w:numId w:val="31"/>
        </w:numPr>
      </w:pPr>
      <w:r>
        <w:t>IALA Recommendation R0129 GNSS vulnerability and mitigation measures</w:t>
      </w:r>
    </w:p>
    <w:p w14:paraId="02C2374E" w14:textId="77777777" w:rsidR="00FC7D19" w:rsidRDefault="00FC7D19" w:rsidP="00FC7D19">
      <w:pPr>
        <w:pStyle w:val="Plattetekst"/>
        <w:numPr>
          <w:ilvl w:val="0"/>
          <w:numId w:val="31"/>
        </w:numPr>
      </w:pPr>
      <w:r>
        <w:t xml:space="preserve">IALA Recommendation R1020 </w:t>
      </w:r>
      <w:proofErr w:type="spellStart"/>
      <w:r>
        <w:t>Terresterial</w:t>
      </w:r>
      <w:proofErr w:type="spellEnd"/>
      <w:r>
        <w:t xml:space="preserve"> radionavigation systems</w:t>
      </w:r>
    </w:p>
    <w:p w14:paraId="6FD0628E" w14:textId="77777777" w:rsidR="00FC7D19" w:rsidRDefault="00FC7D19" w:rsidP="00FC7D19">
      <w:pPr>
        <w:pStyle w:val="Plattetekst"/>
        <w:numPr>
          <w:ilvl w:val="0"/>
          <w:numId w:val="31"/>
        </w:numPr>
      </w:pPr>
      <w:r>
        <w:t xml:space="preserve">IALA Recommendation R1011 Performance and monitoring of </w:t>
      </w:r>
      <w:proofErr w:type="spellStart"/>
      <w:r>
        <w:t>eLORAN</w:t>
      </w:r>
      <w:proofErr w:type="spellEnd"/>
      <w:r>
        <w:t xml:space="preserve"> services in the frequency band 90-110 kHz</w:t>
      </w:r>
    </w:p>
    <w:p w14:paraId="2861DCC6" w14:textId="77777777" w:rsidR="00FC7D19" w:rsidRDefault="00FC7D19" w:rsidP="00FC7D19">
      <w:pPr>
        <w:pStyle w:val="Plattetekst"/>
        <w:numPr>
          <w:ilvl w:val="0"/>
          <w:numId w:val="31"/>
        </w:numPr>
      </w:pPr>
      <w:r>
        <w:t>IALA Recommendation R1011 Performance and monitoring of DGNSS services in the frequency band 283.5-325 kHz</w:t>
      </w:r>
    </w:p>
    <w:p w14:paraId="4D5F53CC" w14:textId="77777777" w:rsidR="00FC7D19" w:rsidRDefault="00FC7D19" w:rsidP="00FC7D19">
      <w:pPr>
        <w:pStyle w:val="Plattetekst"/>
        <w:numPr>
          <w:ilvl w:val="0"/>
          <w:numId w:val="31"/>
        </w:numPr>
      </w:pPr>
      <w:r>
        <w:t>IALA Guideline G1112 Performance and monitoring of DGNSS services in the frequency band 283.5-325 kHz</w:t>
      </w:r>
    </w:p>
    <w:p w14:paraId="5D1E97F8" w14:textId="77777777" w:rsidR="00FC7D19" w:rsidRDefault="00FC7D19" w:rsidP="00FC7D19">
      <w:pPr>
        <w:pStyle w:val="Plattetekst"/>
        <w:numPr>
          <w:ilvl w:val="0"/>
          <w:numId w:val="31"/>
        </w:numPr>
      </w:pPr>
      <w:r>
        <w:t>IALA Recommendation R0135 Future of DGNSS</w:t>
      </w:r>
    </w:p>
    <w:p w14:paraId="79B8DD48" w14:textId="77777777" w:rsidR="00FC7D19" w:rsidRDefault="00FC7D19" w:rsidP="00FC7D19">
      <w:pPr>
        <w:pStyle w:val="Plattetekst"/>
        <w:numPr>
          <w:ilvl w:val="0"/>
          <w:numId w:val="31"/>
        </w:numPr>
      </w:pPr>
      <w:r>
        <w:t>IALA Guideline G1060 Recapitalization of DGNSS</w:t>
      </w:r>
    </w:p>
    <w:p w14:paraId="440E0B57" w14:textId="77777777" w:rsidR="00FC7D19" w:rsidRDefault="00FC7D19" w:rsidP="00FC7D19">
      <w:pPr>
        <w:pStyle w:val="Plattetekst"/>
        <w:numPr>
          <w:ilvl w:val="0"/>
          <w:numId w:val="31"/>
        </w:numPr>
      </w:pPr>
      <w:r>
        <w:t>IALA Recommendation R0150 DGNSS service provision, upgrades and future uses</w:t>
      </w:r>
    </w:p>
    <w:p w14:paraId="69D5EFEE" w14:textId="77777777" w:rsidR="00FC7D19" w:rsidRPr="00F01347" w:rsidRDefault="00FC7D19" w:rsidP="00FC7D19">
      <w:pPr>
        <w:pStyle w:val="Plattetekst"/>
        <w:numPr>
          <w:ilvl w:val="0"/>
          <w:numId w:val="31"/>
        </w:numPr>
        <w:rPr>
          <w:lang w:val="fr-FR"/>
        </w:rPr>
      </w:pPr>
      <w:r w:rsidRPr="00F01347">
        <w:rPr>
          <w:lang w:val="fr-FR"/>
        </w:rPr>
        <w:t>IALA Guideline G1158 VDES R-mode</w:t>
      </w:r>
    </w:p>
    <w:p w14:paraId="4F6269CE" w14:textId="77777777" w:rsidR="00FC7D19" w:rsidRDefault="00FC7D19" w:rsidP="00FC7D19">
      <w:pPr>
        <w:pStyle w:val="Plattetekst"/>
        <w:numPr>
          <w:ilvl w:val="0"/>
          <w:numId w:val="31"/>
        </w:numPr>
      </w:pPr>
      <w:r w:rsidRPr="0039043F">
        <w:t>IALA Guideline G</w:t>
      </w:r>
      <w:r w:rsidRPr="00F01347">
        <w:rPr>
          <w:highlight w:val="yellow"/>
        </w:rPr>
        <w:t>NNNN</w:t>
      </w:r>
      <w:r w:rsidRPr="0039043F">
        <w:t xml:space="preserve"> RESILIENT PNT</w:t>
      </w:r>
    </w:p>
    <w:p w14:paraId="4DE21C53" w14:textId="77777777" w:rsidR="00FC7D19" w:rsidRPr="00F01347" w:rsidRDefault="00FC7D19" w:rsidP="00FC7D19">
      <w:pPr>
        <w:pStyle w:val="Plattetekst"/>
        <w:numPr>
          <w:ilvl w:val="0"/>
          <w:numId w:val="31"/>
        </w:numPr>
      </w:pPr>
      <w:r w:rsidRPr="00F01347">
        <w:t>S-201 Aids to Navigation Information</w:t>
      </w:r>
    </w:p>
    <w:p w14:paraId="76657A2F" w14:textId="77777777" w:rsidR="00FC7D19" w:rsidRDefault="00FC7D19" w:rsidP="00FC7D19">
      <w:pPr>
        <w:pStyle w:val="Plattetekst"/>
        <w:numPr>
          <w:ilvl w:val="0"/>
          <w:numId w:val="31"/>
        </w:numPr>
      </w:pPr>
      <w:r w:rsidRPr="008C12D0">
        <w:t>S-240 DGNSS Station Almanac</w:t>
      </w:r>
    </w:p>
    <w:p w14:paraId="2E0D5BB4" w14:textId="77777777" w:rsidR="00FC7D19" w:rsidRDefault="00FC7D19" w:rsidP="00FC7D19">
      <w:pPr>
        <w:pStyle w:val="Plattetekst"/>
        <w:numPr>
          <w:ilvl w:val="0"/>
          <w:numId w:val="31"/>
        </w:numPr>
      </w:pPr>
      <w:r w:rsidRPr="008C12D0">
        <w:t>S-245</w:t>
      </w:r>
      <w:r>
        <w:t xml:space="preserve"> </w:t>
      </w:r>
      <w:proofErr w:type="spellStart"/>
      <w:r w:rsidRPr="008C12D0">
        <w:t>eLoran</w:t>
      </w:r>
      <w:proofErr w:type="spellEnd"/>
      <w:r w:rsidRPr="008C12D0">
        <w:t xml:space="preserve"> ASF Data</w:t>
      </w:r>
    </w:p>
    <w:p w14:paraId="5183E154" w14:textId="77777777" w:rsidR="00FC7D19" w:rsidRDefault="00FC7D19" w:rsidP="00FC7D19">
      <w:pPr>
        <w:pStyle w:val="Plattetekst"/>
        <w:numPr>
          <w:ilvl w:val="0"/>
          <w:numId w:val="31"/>
        </w:numPr>
      </w:pPr>
      <w:r w:rsidRPr="008C12D0">
        <w:t>S-246</w:t>
      </w:r>
      <w:r>
        <w:t xml:space="preserve"> </w:t>
      </w:r>
      <w:proofErr w:type="spellStart"/>
      <w:r w:rsidRPr="008C12D0">
        <w:t>eLoran</w:t>
      </w:r>
      <w:proofErr w:type="spellEnd"/>
      <w:r w:rsidRPr="008C12D0">
        <w:t xml:space="preserve"> Station Almanac</w:t>
      </w:r>
    </w:p>
    <w:p w14:paraId="4B6844A8" w14:textId="77777777" w:rsidR="00FC7D19" w:rsidRDefault="00FC7D19" w:rsidP="00FC7D19">
      <w:pPr>
        <w:pStyle w:val="Plattetekst"/>
        <w:numPr>
          <w:ilvl w:val="0"/>
          <w:numId w:val="31"/>
        </w:numPr>
      </w:pPr>
      <w:r w:rsidRPr="008C12D0">
        <w:t>S-247</w:t>
      </w:r>
      <w:r>
        <w:t xml:space="preserve"> </w:t>
      </w:r>
      <w:r w:rsidRPr="008C12D0">
        <w:t xml:space="preserve">Differential </w:t>
      </w:r>
      <w:proofErr w:type="spellStart"/>
      <w:r w:rsidRPr="008C12D0">
        <w:t>eLoran</w:t>
      </w:r>
      <w:proofErr w:type="spellEnd"/>
      <w:r w:rsidRPr="008C12D0">
        <w:t xml:space="preserve"> Reference Station Almanac</w:t>
      </w:r>
    </w:p>
    <w:p w14:paraId="7A1EC582" w14:textId="77777777" w:rsidR="00FC7D19" w:rsidRPr="006B5D72" w:rsidRDefault="00FC7D19" w:rsidP="00FC7D19">
      <w:pPr>
        <w:pStyle w:val="Kop2"/>
      </w:pPr>
      <w:bookmarkStart w:id="256" w:name="_Toc146192134"/>
      <w:r w:rsidRPr="006B5D72">
        <w:t>Potential Gaps:</w:t>
      </w:r>
      <w:bookmarkEnd w:id="256"/>
    </w:p>
    <w:p w14:paraId="098BFC53" w14:textId="77777777" w:rsidR="00FC7D19" w:rsidRDefault="00FC7D19" w:rsidP="00FC7D19">
      <w:pPr>
        <w:pStyle w:val="Plattetekst"/>
        <w:numPr>
          <w:ilvl w:val="0"/>
          <w:numId w:val="32"/>
        </w:numPr>
      </w:pPr>
      <w:r>
        <w:t>Training of personnel on ship and shore</w:t>
      </w:r>
    </w:p>
    <w:p w14:paraId="5A5BA570" w14:textId="77777777" w:rsidR="00AA492E" w:rsidRDefault="00AA492E" w:rsidP="00FC7D19">
      <w:pPr>
        <w:pStyle w:val="Plattetekst"/>
        <w:numPr>
          <w:ilvl w:val="0"/>
          <w:numId w:val="32"/>
        </w:numPr>
      </w:pPr>
      <w:r>
        <w:t>Review of impact to MASS as a special consideration (also drones where used)</w:t>
      </w:r>
    </w:p>
    <w:p w14:paraId="08E696C1" w14:textId="77777777" w:rsidR="00FC7D19" w:rsidRDefault="00FC7D19" w:rsidP="00FC7D19">
      <w:pPr>
        <w:pStyle w:val="Plattetekst"/>
        <w:numPr>
          <w:ilvl w:val="0"/>
          <w:numId w:val="32"/>
        </w:numPr>
      </w:pPr>
      <w:r>
        <w:t>Human factors implications</w:t>
      </w:r>
    </w:p>
    <w:p w14:paraId="11320E28" w14:textId="77777777" w:rsidR="00FC7D19" w:rsidRPr="00E57349" w:rsidRDefault="00FC7D19" w:rsidP="00FC7D19">
      <w:pPr>
        <w:pStyle w:val="Plattetekst"/>
        <w:numPr>
          <w:ilvl w:val="0"/>
          <w:numId w:val="32"/>
        </w:numPr>
      </w:pPr>
      <w:r w:rsidRPr="00E57349">
        <w:t>Authentication of the signal</w:t>
      </w:r>
    </w:p>
    <w:p w14:paraId="20060DF5" w14:textId="36703936" w:rsidR="00FC7D19" w:rsidRPr="00E57349" w:rsidRDefault="00FC7D19" w:rsidP="00FC7D19">
      <w:pPr>
        <w:pStyle w:val="Plattetekst"/>
        <w:numPr>
          <w:ilvl w:val="0"/>
          <w:numId w:val="32"/>
        </w:numPr>
      </w:pPr>
      <w:r>
        <w:t xml:space="preserve">Infrastructure for monitoring / </w:t>
      </w:r>
      <w:r w:rsidR="0098655E">
        <w:t>reporting / warning</w:t>
      </w:r>
      <w:r>
        <w:t xml:space="preserve"> is being removed (IALA beacons)</w:t>
      </w:r>
    </w:p>
    <w:p w14:paraId="23523DC8" w14:textId="77777777" w:rsidR="004F3603" w:rsidRDefault="004F3603" w:rsidP="00BA1C02">
      <w:pPr>
        <w:pStyle w:val="Plattetekst"/>
        <w:rPr>
          <w:b/>
          <w:bCs/>
        </w:rPr>
      </w:pPr>
    </w:p>
    <w:p w14:paraId="2518E9F7" w14:textId="77777777" w:rsidR="004F3603" w:rsidRDefault="004F3603" w:rsidP="00BA1C02">
      <w:pPr>
        <w:pStyle w:val="Plattetekst"/>
        <w:rPr>
          <w:b/>
          <w:bCs/>
        </w:rPr>
      </w:pPr>
    </w:p>
    <w:p w14:paraId="47D46712" w14:textId="77777777" w:rsidR="004F3603" w:rsidRDefault="004F3603" w:rsidP="00BA1C02">
      <w:pPr>
        <w:pStyle w:val="Plattetekst"/>
        <w:rPr>
          <w:b/>
          <w:bCs/>
        </w:rPr>
      </w:pPr>
      <w:r w:rsidRPr="004F3603">
        <w:rPr>
          <w:b/>
          <w:bCs/>
          <w:highlight w:val="yellow"/>
        </w:rPr>
        <w:lastRenderedPageBreak/>
        <w:t xml:space="preserve">------ After here </w:t>
      </w:r>
      <w:r>
        <w:rPr>
          <w:b/>
          <w:bCs/>
          <w:highlight w:val="yellow"/>
        </w:rPr>
        <w:t xml:space="preserve">only </w:t>
      </w:r>
      <w:r w:rsidRPr="004F3603">
        <w:rPr>
          <w:b/>
          <w:bCs/>
          <w:highlight w:val="yellow"/>
        </w:rPr>
        <w:t>placeholders for additional content ------</w:t>
      </w:r>
    </w:p>
    <w:p w14:paraId="3A82FC2D" w14:textId="77777777" w:rsidR="004F3603" w:rsidRDefault="004F3603">
      <w:pPr>
        <w:spacing w:after="200" w:line="276" w:lineRule="auto"/>
        <w:rPr>
          <w:rFonts w:asciiTheme="majorHAnsi" w:eastAsiaTheme="majorEastAsia" w:hAnsiTheme="majorHAnsi" w:cstheme="majorBidi"/>
          <w:b/>
          <w:bCs/>
          <w:caps/>
          <w:color w:val="00558C"/>
          <w:sz w:val="28"/>
          <w:szCs w:val="24"/>
        </w:rPr>
      </w:pPr>
      <w:r>
        <w:br w:type="page"/>
      </w:r>
    </w:p>
    <w:p w14:paraId="4E110DA2" w14:textId="77777777" w:rsidR="0004255E" w:rsidRDefault="0004255E" w:rsidP="0004255E">
      <w:pPr>
        <w:pStyle w:val="Kop1"/>
      </w:pPr>
      <w:bookmarkStart w:id="257" w:name="_Toc146192135"/>
      <w:r>
        <w:lastRenderedPageBreak/>
        <w:t>Further reading</w:t>
      </w:r>
      <w:bookmarkEnd w:id="257"/>
    </w:p>
    <w:p w14:paraId="7F44DE08" w14:textId="77777777" w:rsidR="0004255E" w:rsidRDefault="0004255E" w:rsidP="0004255E">
      <w:pPr>
        <w:pStyle w:val="Heading1separationline"/>
      </w:pPr>
    </w:p>
    <w:p w14:paraId="1006E57A" w14:textId="77777777" w:rsidR="0022582A" w:rsidRDefault="0022582A" w:rsidP="0022582A">
      <w:pPr>
        <w:pStyle w:val="Plattetekst"/>
      </w:pPr>
      <w:bookmarkStart w:id="258" w:name="_Hlk58941611"/>
      <w:bookmarkStart w:id="259"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739E2381" w14:textId="77777777" w:rsidR="0022582A" w:rsidRDefault="0022582A" w:rsidP="0022582A">
      <w:pPr>
        <w:pStyle w:val="Furtherreading"/>
      </w:pPr>
      <w:bookmarkStart w:id="260" w:name="_Hlk58941649"/>
      <w:bookmarkEnd w:id="258"/>
      <w:r>
        <w:t>Einstein, A. (1905) Relativity: The Special and General Theory of Relativity</w:t>
      </w:r>
    </w:p>
    <w:p w14:paraId="14C4EFD2" w14:textId="77777777" w:rsidR="00001616" w:rsidRDefault="0022582A" w:rsidP="004F4AAE">
      <w:pPr>
        <w:pStyle w:val="Furtherreading"/>
      </w:pPr>
      <w:r>
        <w:t>Idle, E. (1984) The Galaxy Song</w:t>
      </w:r>
    </w:p>
    <w:p w14:paraId="62310AC0" w14:textId="77777777" w:rsidR="00001616" w:rsidRDefault="00001616">
      <w:pPr>
        <w:spacing w:after="200" w:line="276" w:lineRule="auto"/>
        <w:rPr>
          <w:sz w:val="22"/>
        </w:rPr>
      </w:pPr>
      <w:r>
        <w:br w:type="page"/>
      </w:r>
    </w:p>
    <w:p w14:paraId="0E766230" w14:textId="77777777" w:rsidR="00001616" w:rsidRDefault="00001616" w:rsidP="00001616">
      <w:pPr>
        <w:pStyle w:val="Kop1"/>
      </w:pPr>
      <w:bookmarkStart w:id="261" w:name="_Toc146192136"/>
      <w:r>
        <w:lastRenderedPageBreak/>
        <w:t>Index</w:t>
      </w:r>
      <w:bookmarkEnd w:id="261"/>
    </w:p>
    <w:p w14:paraId="6EA17745" w14:textId="77777777" w:rsidR="004F4AAE" w:rsidRDefault="00001616" w:rsidP="00001616">
      <w:pPr>
        <w:pStyle w:val="Plattetekst"/>
      </w:pPr>
      <w:r>
        <w:fldChar w:fldCharType="begin"/>
      </w:r>
      <w:r>
        <w:instrText xml:space="preserve"> INDEX \e "</w:instrText>
      </w:r>
      <w:r>
        <w:tab/>
        <w:instrText xml:space="preserve">" \c "2" \z "2057" </w:instrText>
      </w:r>
      <w:r>
        <w:fldChar w:fldCharType="separate"/>
      </w:r>
      <w:r>
        <w:rPr>
          <w:b/>
          <w:bCs/>
          <w:noProof/>
          <w:lang w:val="en-US"/>
        </w:rPr>
        <w:t>No index entries found.</w:t>
      </w:r>
      <w:r>
        <w:fldChar w:fldCharType="end"/>
      </w:r>
    </w:p>
    <w:p w14:paraId="436975DF" w14:textId="77777777" w:rsidR="00E5035D" w:rsidRDefault="00E5035D" w:rsidP="00E5035D">
      <w:pPr>
        <w:pStyle w:val="Plattetekst"/>
      </w:pPr>
    </w:p>
    <w:bookmarkEnd w:id="259"/>
    <w:bookmarkEnd w:id="260"/>
    <w:p w14:paraId="3FDBC3C1" w14:textId="77777777" w:rsidR="00456DE1" w:rsidRDefault="00456DE1" w:rsidP="00001616">
      <w:pPr>
        <w:pStyle w:val="Plattetekst"/>
      </w:pPr>
    </w:p>
    <w:p w14:paraId="6CF1917C" w14:textId="77777777" w:rsidR="00E877DC" w:rsidRDefault="00E877DC" w:rsidP="00456DE1">
      <w:pPr>
        <w:pStyle w:val="Equationnumber"/>
        <w:rPr>
          <w:rFonts w:eastAsia="Calibri" w:cs="Calibri"/>
          <w:color w:val="407EC9"/>
          <w:sz w:val="28"/>
          <w:szCs w:val="28"/>
        </w:rPr>
      </w:pPr>
      <w:r>
        <w:br w:type="page"/>
      </w:r>
    </w:p>
    <w:p w14:paraId="0A67421A" w14:textId="77777777" w:rsidR="00E877DC" w:rsidRDefault="00E877DC" w:rsidP="00E5035D">
      <w:pPr>
        <w:pStyle w:val="AppendixtitleHead1"/>
      </w:pPr>
      <w:r w:rsidRPr="00586C66">
        <w:lastRenderedPageBreak/>
        <w:t>Example</w:t>
      </w:r>
      <w:r>
        <w:t xml:space="preserve"> of appendix Title </w:t>
      </w:r>
      <w:r w:rsidR="00F91B03">
        <w:t>(</w:t>
      </w:r>
      <w:r w:rsidR="0009165E">
        <w:t>Head 1</w:t>
      </w:r>
      <w:r w:rsidR="00F91B03">
        <w:t>)</w:t>
      </w:r>
      <w:r w:rsidR="0009165E">
        <w:t xml:space="preserve"> </w:t>
      </w:r>
      <w:r>
        <w:t>style</w:t>
      </w:r>
    </w:p>
    <w:p w14:paraId="365FA342" w14:textId="77777777" w:rsidR="000C2133" w:rsidRDefault="000C2133" w:rsidP="000C2133">
      <w:pPr>
        <w:pStyle w:val="Plattetekst"/>
        <w:rPr>
          <w:lang w:eastAsia="en-GB"/>
        </w:rPr>
      </w:pPr>
      <w:bookmarkStart w:id="262" w:name="_Hlk60401279"/>
    </w:p>
    <w:bookmarkEnd w:id="262"/>
    <w:p w14:paraId="0E06DD37" w14:textId="77777777" w:rsidR="00E5035D" w:rsidRDefault="00E76B2C" w:rsidP="00E5035D">
      <w:pPr>
        <w:pStyle w:val="AnnextitleHead1"/>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38615056" w14:textId="77777777" w:rsidR="00E5035D" w:rsidRPr="00983287" w:rsidRDefault="00E5035D" w:rsidP="00BD0FFB">
      <w:pPr>
        <w:pStyle w:val="AnnexHead5"/>
        <w:numPr>
          <w:ilvl w:val="0"/>
          <w:numId w:val="0"/>
        </w:numPr>
        <w:ind w:left="1701" w:hanging="1701"/>
      </w:pPr>
    </w:p>
    <w:sectPr w:rsidR="00E5035D" w:rsidRPr="00983287"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Martijn Ebben" w:date="2022-10-25T15:09:00Z" w:initials="ME">
    <w:p w14:paraId="0A0F74AF" w14:textId="77777777" w:rsidR="00692325" w:rsidRDefault="00692325" w:rsidP="00360E3A">
      <w:r>
        <w:rPr>
          <w:rStyle w:val="Verwijzingopmerking"/>
        </w:rPr>
        <w:annotationRef/>
      </w:r>
      <w:r>
        <w:rPr>
          <w:sz w:val="24"/>
          <w:szCs w:val="24"/>
        </w:rPr>
        <w:t>FYI: The intention is to organise this guideline according to the (order of the) items as laid out in the recommendation on cyber security, after we agreed on the topics and their contents (</w:t>
      </w:r>
      <w:proofErr w:type="spellStart"/>
      <w:r>
        <w:rPr>
          <w:sz w:val="24"/>
          <w:szCs w:val="24"/>
        </w:rPr>
        <w:t>AtoN</w:t>
      </w:r>
      <w:proofErr w:type="spellEnd"/>
      <w:r>
        <w:rPr>
          <w:sz w:val="24"/>
          <w:szCs w:val="24"/>
        </w:rPr>
        <w:t>, MS, VTS and PNT)</w:t>
      </w:r>
    </w:p>
    <w:p w14:paraId="0DFC11CD" w14:textId="77777777" w:rsidR="00692325" w:rsidRDefault="00692325" w:rsidP="00360E3A"/>
    <w:p w14:paraId="1A43B01B" w14:textId="77777777" w:rsidR="00692325" w:rsidRDefault="00692325" w:rsidP="00360E3A">
      <w:r>
        <w:rPr>
          <w:sz w:val="24"/>
          <w:szCs w:val="24"/>
        </w:rPr>
        <w:t>1 Awareness</w:t>
      </w:r>
    </w:p>
    <w:p w14:paraId="31C7ABFD" w14:textId="77777777" w:rsidR="00692325" w:rsidRDefault="00692325" w:rsidP="00360E3A">
      <w:r>
        <w:rPr>
          <w:sz w:val="24"/>
          <w:szCs w:val="24"/>
        </w:rPr>
        <w:t>2 Risk Management</w:t>
      </w:r>
    </w:p>
    <w:p w14:paraId="541DDAE1" w14:textId="77777777" w:rsidR="00692325" w:rsidRDefault="00692325" w:rsidP="00360E3A">
      <w:r>
        <w:rPr>
          <w:sz w:val="24"/>
          <w:szCs w:val="24"/>
        </w:rPr>
        <w:t>3 Business Continuity</w:t>
      </w:r>
    </w:p>
    <w:p w14:paraId="1862DF01" w14:textId="77777777" w:rsidR="00692325" w:rsidRDefault="00692325" w:rsidP="00360E3A">
      <w:r>
        <w:rPr>
          <w:sz w:val="24"/>
          <w:szCs w:val="24"/>
        </w:rPr>
        <w:t>4 Legacy systems</w:t>
      </w:r>
    </w:p>
    <w:p w14:paraId="2411E71B" w14:textId="77777777" w:rsidR="00692325" w:rsidRDefault="00692325" w:rsidP="00360E3A">
      <w:r>
        <w:rPr>
          <w:sz w:val="24"/>
          <w:szCs w:val="24"/>
        </w:rPr>
        <w:t>5 Best Practices and Security by Design</w:t>
      </w:r>
    </w:p>
    <w:p w14:paraId="5DDBC40F" w14:textId="77777777" w:rsidR="00692325" w:rsidRDefault="00692325" w:rsidP="00360E3A">
      <w:r>
        <w:rPr>
          <w:sz w:val="24"/>
          <w:szCs w:val="24"/>
        </w:rPr>
        <w:t>6 IALA-Domain specifics</w:t>
      </w:r>
    </w:p>
    <w:p w14:paraId="0E8C48D6" w14:textId="77777777" w:rsidR="00692325" w:rsidRDefault="00692325" w:rsidP="00360E3A">
      <w:r>
        <w:rPr>
          <w:sz w:val="24"/>
          <w:szCs w:val="24"/>
        </w:rPr>
        <w:t>7 Authenticated data</w:t>
      </w:r>
    </w:p>
  </w:comment>
  <w:comment w:id="20" w:author="Alan Grant" w:date="2022-10-18T20:00:00Z" w:initials="AG">
    <w:p w14:paraId="15CF1372" w14:textId="5C1A6F94" w:rsidR="006E5AE9" w:rsidRDefault="006E5AE9">
      <w:pPr>
        <w:pStyle w:val="Tekstopmerking"/>
      </w:pPr>
      <w:r>
        <w:rPr>
          <w:rStyle w:val="Verwijzingopmerking"/>
        </w:rPr>
        <w:annotationRef/>
      </w:r>
      <w:r>
        <w:t>From reading this it would seem that any update to the areas below can only be completed once the available guidelines and best practise documents have been read and a GAP analysis completed – is that the intent?</w:t>
      </w:r>
    </w:p>
  </w:comment>
  <w:comment w:id="21" w:author="Martijn Ebben" w:date="2022-10-25T13:49:00Z" w:initials="ME">
    <w:p w14:paraId="321988C8" w14:textId="77777777" w:rsidR="00E93ED1" w:rsidRDefault="00E93ED1" w:rsidP="00337EE4">
      <w:r>
        <w:rPr>
          <w:rStyle w:val="Verwijzingopmerking"/>
        </w:rPr>
        <w:annotationRef/>
      </w:r>
      <w:r>
        <w:rPr>
          <w:sz w:val="24"/>
          <w:szCs w:val="24"/>
        </w:rPr>
        <w:t>That is not really the intention, however, this guideline is meant to offer guidance beyond the scope of existing standards and best practices and thus cannot be seen as standalone. This also implies that if existing standards are updated, they may overlap with this guideline and that may indeed require updating the guideline.</w:t>
      </w:r>
    </w:p>
  </w:comment>
  <w:comment w:id="23" w:author="Martijn Ebben" w:date="2022-10-25T14:21:00Z" w:initials="ME">
    <w:p w14:paraId="42EF1447" w14:textId="77777777" w:rsidR="00962433" w:rsidRDefault="00962433" w:rsidP="00EC46EE">
      <w:r>
        <w:rPr>
          <w:rStyle w:val="Verwijzingopmerking"/>
        </w:rPr>
        <w:annotationRef/>
      </w:r>
      <w:r>
        <w:rPr>
          <w:sz w:val="24"/>
          <w:szCs w:val="24"/>
        </w:rPr>
        <w:t>Suggestion From Minsu to add this chapter.</w:t>
      </w:r>
      <w:r>
        <w:rPr>
          <w:sz w:val="24"/>
          <w:szCs w:val="24"/>
        </w:rPr>
        <w:cr/>
        <w:t>Will need to fill it further</w:t>
      </w:r>
    </w:p>
  </w:comment>
  <w:comment w:id="26" w:author="Jeon Minsu JEON" w:date="2022-10-19T12:04:00Z" w:initials="MJ">
    <w:p w14:paraId="4429CA90" w14:textId="64EBAF37" w:rsidR="00C24ED0" w:rsidRDefault="00C24ED0" w:rsidP="007A4558">
      <w:pPr>
        <w:pStyle w:val="Tekstopmerking"/>
      </w:pPr>
      <w:r>
        <w:rPr>
          <w:rStyle w:val="Verwijzingopmerking"/>
        </w:rPr>
        <w:annotationRef/>
      </w:r>
      <w:r>
        <w:t>Put summaries of the documents and how they are relevant to this?</w:t>
      </w:r>
    </w:p>
  </w:comment>
  <w:comment w:id="27" w:author="Martijn Ebben" w:date="2022-10-25T13:55:00Z" w:initials="ME">
    <w:p w14:paraId="15910D6E" w14:textId="77777777" w:rsidR="00E93ED1" w:rsidRDefault="00E93ED1" w:rsidP="009C4D8B">
      <w:r>
        <w:rPr>
          <w:rStyle w:val="Verwijzingopmerking"/>
        </w:rPr>
        <w:annotationRef/>
      </w:r>
      <w:r>
        <w:rPr>
          <w:sz w:val="24"/>
          <w:szCs w:val="24"/>
        </w:rPr>
        <w:t>Included the titles of these.</w:t>
      </w:r>
    </w:p>
    <w:p w14:paraId="78BCDF4B" w14:textId="77777777" w:rsidR="00E93ED1" w:rsidRDefault="00E93ED1" w:rsidP="009C4D8B"/>
    <w:p w14:paraId="4D449448" w14:textId="77777777" w:rsidR="00E93ED1" w:rsidRDefault="00E93ED1" w:rsidP="009C4D8B">
      <w:r>
        <w:rPr>
          <w:sz w:val="24"/>
          <w:szCs w:val="24"/>
        </w:rPr>
        <w:t>Note that this list is a duplicate from the recommendation. Leave it as it is or remove it?</w:t>
      </w:r>
    </w:p>
  </w:comment>
  <w:comment w:id="35" w:author="Alan Grant" w:date="2022-10-18T20:05:00Z" w:initials="AG">
    <w:p w14:paraId="124CE177" w14:textId="27C34627" w:rsidR="00975F95" w:rsidRDefault="00975F95">
      <w:pPr>
        <w:pStyle w:val="Tekstopmerking"/>
      </w:pPr>
      <w:r>
        <w:rPr>
          <w:rStyle w:val="Verwijzingopmerking"/>
        </w:rPr>
        <w:annotationRef/>
      </w:r>
      <w:r w:rsidR="00EA1C31">
        <w:t>It is important to note the difference between encryption and authentication</w:t>
      </w:r>
      <w:r>
        <w:t xml:space="preserve"> – encryption hides the data from the user unless they have the key to unlock it – authentication provides it in plain sight but proves it comes from the cor</w:t>
      </w:r>
      <w:r w:rsidR="00642CC8">
        <w:t xml:space="preserve">rect provider.  I expect </w:t>
      </w:r>
      <w:r>
        <w:t xml:space="preserve">all Safety of life systems should employ authentication rather than encryption. </w:t>
      </w:r>
    </w:p>
  </w:comment>
  <w:comment w:id="36" w:author="Martijn Ebben" w:date="2022-10-25T14:02:00Z" w:initials="ME">
    <w:p w14:paraId="5444FDA2" w14:textId="77777777" w:rsidR="005C099E" w:rsidRDefault="005C099E" w:rsidP="009A034C">
      <w:r>
        <w:rPr>
          <w:rStyle w:val="Verwijzingopmerking"/>
        </w:rPr>
        <w:annotationRef/>
      </w:r>
      <w:r>
        <w:rPr>
          <w:sz w:val="24"/>
          <w:szCs w:val="24"/>
        </w:rPr>
        <w:t>Agreed. Will elaborate on that in a later version.</w:t>
      </w:r>
    </w:p>
  </w:comment>
  <w:comment w:id="39" w:author="Alan Grant" w:date="2022-10-18T20:08:00Z" w:initials="AG">
    <w:p w14:paraId="2A723BF8" w14:textId="5B44E9D7" w:rsidR="00642CC8" w:rsidRDefault="00642CC8">
      <w:pPr>
        <w:pStyle w:val="Tekstopmerking"/>
      </w:pPr>
      <w:r>
        <w:rPr>
          <w:rStyle w:val="Verwijzingopmerking"/>
        </w:rPr>
        <w:annotationRef/>
      </w:r>
      <w:r>
        <w:t xml:space="preserve">Is this eased by the Maritime Connectivity platform, or something similar – noting that also needs a means of scaling nationally / internationally. </w:t>
      </w:r>
    </w:p>
  </w:comment>
  <w:comment w:id="40" w:author="Martijn Ebben" w:date="2022-10-25T14:20:00Z" w:initials="ME">
    <w:p w14:paraId="6E21CE4D" w14:textId="77777777" w:rsidR="00673575" w:rsidRDefault="00962433" w:rsidP="009B45A8">
      <w:r>
        <w:rPr>
          <w:rStyle w:val="Verwijzingopmerking"/>
        </w:rPr>
        <w:annotationRef/>
      </w:r>
      <w:r w:rsidR="00673575">
        <w:rPr>
          <w:sz w:val="24"/>
          <w:szCs w:val="24"/>
        </w:rPr>
        <w:t>That may be a solution, but this list only summarises the problems, not the solutions to them. That would be the next step in this guideline.</w:t>
      </w:r>
    </w:p>
    <w:p w14:paraId="21F45B02" w14:textId="77777777" w:rsidR="00673575" w:rsidRDefault="00673575" w:rsidP="009B45A8"/>
    <w:p w14:paraId="0AF9CD4B" w14:textId="77777777" w:rsidR="00673575" w:rsidRDefault="00673575" w:rsidP="009B45A8">
      <w:r>
        <w:rPr>
          <w:sz w:val="24"/>
          <w:szCs w:val="24"/>
        </w:rPr>
        <w:t>I believe the MCP may offer solutions to many of these “challenges”, but we should leave it up to the user to use the MCP for another solution and still it should all work together of course.</w:t>
      </w:r>
    </w:p>
  </w:comment>
  <w:comment w:id="64" w:author="Mads Ulrik Kristoffersen" w:date="2023-09-20T09:54:00Z" w:initials="MUK">
    <w:p w14:paraId="492FA44B" w14:textId="77777777" w:rsidR="00A71BBC" w:rsidRDefault="00A71BBC" w:rsidP="001D22B1">
      <w:pPr>
        <w:pStyle w:val="Tekstopmerking"/>
      </w:pPr>
      <w:r>
        <w:rPr>
          <w:rStyle w:val="Verwijzingopmerking"/>
        </w:rPr>
        <w:annotationRef/>
      </w:r>
      <w:r>
        <w:t>Should we include a generic system diagram and state that the cyber risks and measure should be evaluated for each component and is not necessarily the same</w:t>
      </w:r>
    </w:p>
  </w:comment>
  <w:comment w:id="65" w:author="Ebben, Martijn" w:date="2023-09-21T11:38:00Z" w:initials="EM">
    <w:p w14:paraId="776E001C" w14:textId="26010D84" w:rsidR="00743608" w:rsidRDefault="00743608">
      <w:pPr>
        <w:pStyle w:val="Tekstopmerking"/>
      </w:pPr>
      <w:r>
        <w:rPr>
          <w:rStyle w:val="Verwijzingopmerking"/>
        </w:rPr>
        <w:annotationRef/>
      </w:r>
      <w:r w:rsidR="00703BC9">
        <w:t>W</w:t>
      </w:r>
      <w:r>
        <w:t xml:space="preserve">ill include this in chapter 2 </w:t>
      </w:r>
      <w:r w:rsidR="00886203">
        <w:t xml:space="preserve"> or 3</w:t>
      </w:r>
      <w:r w:rsidR="00A52396">
        <w:t xml:space="preserve"> (as it is generic)</w:t>
      </w:r>
      <w:r w:rsidR="007F3052">
        <w:t xml:space="preserve"> [action: ARM]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8C48D6" w15:done="0"/>
  <w15:commentEx w15:paraId="15CF1372" w15:done="0"/>
  <w15:commentEx w15:paraId="321988C8" w15:paraIdParent="15CF1372" w15:done="0"/>
  <w15:commentEx w15:paraId="42EF1447" w15:done="0"/>
  <w15:commentEx w15:paraId="4429CA90" w15:done="0"/>
  <w15:commentEx w15:paraId="4D449448" w15:paraIdParent="4429CA90" w15:done="0"/>
  <w15:commentEx w15:paraId="124CE177" w15:done="0"/>
  <w15:commentEx w15:paraId="5444FDA2" w15:paraIdParent="124CE177" w15:done="0"/>
  <w15:commentEx w15:paraId="2A723BF8" w15:done="0"/>
  <w15:commentEx w15:paraId="0AF9CD4B" w15:paraIdParent="2A723BF8" w15:done="0"/>
  <w15:commentEx w15:paraId="492FA44B" w15:done="0"/>
  <w15:commentEx w15:paraId="776E001C" w15:paraIdParent="492FA44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27AB9" w16cex:dateUtc="2022-10-25T13:09:00Z"/>
  <w16cex:commentExtensible w16cex:durableId="270267CF" w16cex:dateUtc="2022-10-25T11:49:00Z"/>
  <w16cex:commentExtensible w16cex:durableId="27026F56" w16cex:dateUtc="2022-10-25T12:21:00Z"/>
  <w16cex:commentExtensible w16cex:durableId="27026954" w16cex:dateUtc="2022-10-25T11:55:00Z"/>
  <w16cex:commentExtensible w16cex:durableId="27026AEB" w16cex:dateUtc="2022-10-25T12:02:00Z"/>
  <w16cex:commentExtensible w16cex:durableId="27026F22" w16cex:dateUtc="2022-10-25T12:20:00Z"/>
  <w16cex:commentExtensible w16cex:durableId="28B53FD3" w16cex:dateUtc="2023-09-20T07:54:00Z"/>
  <w16cex:commentExtensible w16cex:durableId="28B6A9D3" w16cex:dateUtc="2023-09-21T09: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8C48D6" w16cid:durableId="27027AB9"/>
  <w16cid:commentId w16cid:paraId="15CF1372" w16cid:durableId="27026505"/>
  <w16cid:commentId w16cid:paraId="321988C8" w16cid:durableId="270267CF"/>
  <w16cid:commentId w16cid:paraId="42EF1447" w16cid:durableId="27026F56"/>
  <w16cid:commentId w16cid:paraId="4429CA90" w16cid:durableId="27026506"/>
  <w16cid:commentId w16cid:paraId="4D449448" w16cid:durableId="27026954"/>
  <w16cid:commentId w16cid:paraId="124CE177" w16cid:durableId="27026507"/>
  <w16cid:commentId w16cid:paraId="5444FDA2" w16cid:durableId="27026AEB"/>
  <w16cid:commentId w16cid:paraId="2A723BF8" w16cid:durableId="27026508"/>
  <w16cid:commentId w16cid:paraId="0AF9CD4B" w16cid:durableId="27026F22"/>
  <w16cid:commentId w16cid:paraId="492FA44B" w16cid:durableId="28B53FD3"/>
  <w16cid:commentId w16cid:paraId="776E001C" w16cid:durableId="28B6A9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1666F" w14:textId="77777777" w:rsidR="009037F5" w:rsidRDefault="009037F5" w:rsidP="003274DB">
      <w:r>
        <w:separator/>
      </w:r>
    </w:p>
    <w:p w14:paraId="45D3A13E" w14:textId="77777777" w:rsidR="009037F5" w:rsidRDefault="009037F5"/>
  </w:endnote>
  <w:endnote w:type="continuationSeparator" w:id="0">
    <w:p w14:paraId="69FA702C" w14:textId="77777777" w:rsidR="009037F5" w:rsidRDefault="009037F5" w:rsidP="003274DB">
      <w:r>
        <w:continuationSeparator/>
      </w:r>
    </w:p>
    <w:p w14:paraId="47AE3CDF" w14:textId="77777777" w:rsidR="009037F5" w:rsidRDefault="009037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9A961" w14:textId="77777777" w:rsidR="00E5035D" w:rsidRDefault="00E5035D" w:rsidP="00EC7C87">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433B31A" w14:textId="77777777" w:rsidR="00E5035D" w:rsidRDefault="00E5035D" w:rsidP="00C907DF">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1E6A9D27" w14:textId="77777777" w:rsidR="00E5035D" w:rsidRDefault="00E5035D" w:rsidP="00A97900">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7B1B9730" w14:textId="77777777" w:rsidR="00E5035D" w:rsidRDefault="00E5035D" w:rsidP="005378A6">
    <w:pPr>
      <w:pStyle w:val="Voettekst"/>
      <w:framePr w:wrap="none" w:vAnchor="text" w:hAnchor="margin" w:xAlign="right" w:y="1"/>
      <w:ind w:right="360"/>
      <w:rPr>
        <w:rStyle w:val="Paginanummer"/>
      </w:rPr>
    </w:pPr>
    <w:r>
      <w:rPr>
        <w:rStyle w:val="Paginanummer"/>
      </w:rPr>
      <w:fldChar w:fldCharType="begin"/>
    </w:r>
    <w:r>
      <w:rPr>
        <w:rStyle w:val="Paginanummer"/>
      </w:rPr>
      <w:instrText xml:space="preserve">PAGE  </w:instrText>
    </w:r>
    <w:r>
      <w:rPr>
        <w:rStyle w:val="Paginanummer"/>
      </w:rPr>
      <w:fldChar w:fldCharType="end"/>
    </w:r>
  </w:p>
  <w:p w14:paraId="6C840B37" w14:textId="77777777" w:rsidR="00E5035D" w:rsidRDefault="00E5035D" w:rsidP="005378A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B1CA" w14:textId="77777777" w:rsidR="00E5035D" w:rsidRDefault="00E5035D" w:rsidP="008747E0">
    <w:pPr>
      <w:pStyle w:val="Voettekst"/>
    </w:pPr>
    <w:r>
      <w:rPr>
        <w:noProof/>
        <w:lang w:eastAsia="en-GB"/>
      </w:rPr>
      <mc:AlternateContent>
        <mc:Choice Requires="wps">
          <w:drawing>
            <wp:anchor distT="0" distB="0" distL="114300" distR="114300" simplePos="0" relativeHeight="251669504" behindDoc="0" locked="0" layoutInCell="1" allowOverlap="1" wp14:anchorId="11059CEC" wp14:editId="1F61BFFC">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3F46CDD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eastAsia="en-GB"/>
      </w:rPr>
      <w:drawing>
        <wp:anchor distT="0" distB="0" distL="114300" distR="114300" simplePos="0" relativeHeight="251661312" behindDoc="1" locked="0" layoutInCell="1" allowOverlap="1" wp14:anchorId="040EED82" wp14:editId="4BBA483A">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7B2686D1" w14:textId="77777777" w:rsidR="00E5035D" w:rsidRPr="00ED2A8D" w:rsidRDefault="00E5035D" w:rsidP="008747E0">
    <w:pPr>
      <w:pStyle w:val="Voettekst"/>
    </w:pPr>
  </w:p>
  <w:p w14:paraId="100F0A9F" w14:textId="77777777" w:rsidR="00E5035D" w:rsidRPr="00ED2A8D" w:rsidRDefault="00E5035D" w:rsidP="002735DD">
    <w:pPr>
      <w:pStyle w:val="Voettekst"/>
      <w:tabs>
        <w:tab w:val="left" w:pos="1781"/>
      </w:tabs>
    </w:pPr>
    <w:r>
      <w:tab/>
    </w:r>
  </w:p>
  <w:p w14:paraId="2C1731A2" w14:textId="77777777" w:rsidR="00E5035D" w:rsidRPr="00ED2A8D" w:rsidRDefault="00E5035D" w:rsidP="008747E0">
    <w:pPr>
      <w:pStyle w:val="Voettekst"/>
    </w:pPr>
  </w:p>
  <w:p w14:paraId="10D7CC5A" w14:textId="77777777" w:rsidR="00E5035D" w:rsidRPr="00ED2A8D" w:rsidRDefault="00E5035D" w:rsidP="002735DD">
    <w:pPr>
      <w:pStyle w:val="Voetteks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9CC" w14:textId="77777777" w:rsidR="00E5035D" w:rsidRDefault="00E5035D" w:rsidP="00525922">
    <w:r>
      <w:rPr>
        <w:noProof/>
        <w:lang w:eastAsia="en-GB"/>
      </w:rPr>
      <mc:AlternateContent>
        <mc:Choice Requires="wps">
          <w:drawing>
            <wp:anchor distT="0" distB="0" distL="114300" distR="114300" simplePos="0" relativeHeight="251691008" behindDoc="0" locked="0" layoutInCell="1" allowOverlap="1" wp14:anchorId="309C5B24" wp14:editId="796149A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323F3FA3"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1540B526" w14:textId="77777777" w:rsidR="00E5035D" w:rsidRPr="00E346AA" w:rsidRDefault="00E5035D" w:rsidP="00525922">
    <w:pPr>
      <w:rPr>
        <w:rStyle w:val="Paginanummer"/>
        <w:szCs w:val="15"/>
        <w:lang w:val="nl-NL"/>
      </w:rPr>
    </w:pPr>
    <w:r w:rsidRPr="00C907DF">
      <w:rPr>
        <w:szCs w:val="15"/>
      </w:rPr>
      <w:fldChar w:fldCharType="begin"/>
    </w:r>
    <w:r w:rsidRPr="00E346AA">
      <w:rPr>
        <w:szCs w:val="15"/>
        <w:lang w:val="nl-NL"/>
      </w:rPr>
      <w:instrText xml:space="preserve"> STYLEREF "Document title" \* MERGEFORMAT </w:instrText>
    </w:r>
    <w:r w:rsidRPr="00C907DF">
      <w:rPr>
        <w:szCs w:val="15"/>
      </w:rPr>
      <w:fldChar w:fldCharType="separate"/>
    </w:r>
    <w:r w:rsidR="00012D04">
      <w:rPr>
        <w:b/>
        <w:bCs/>
        <w:noProof/>
        <w:szCs w:val="15"/>
        <w:lang w:val="nl-NL"/>
      </w:rPr>
      <w:t>Fout! Gebruik het tabblad Start om Document title toe te passen op de tekst die u hier wilt weergeven.</w:t>
    </w:r>
    <w:r w:rsidRPr="00C907DF">
      <w:rPr>
        <w:szCs w:val="15"/>
      </w:rPr>
      <w:fldChar w:fldCharType="end"/>
    </w:r>
    <w:r w:rsidRPr="00FC7D19">
      <w:rPr>
        <w:szCs w:val="15"/>
        <w:lang w:val="nl-NL"/>
        <w:rPrChange w:id="3" w:author="Minsu Jeon" w:date="2022-10-19T11:49:00Z">
          <w:rPr>
            <w:szCs w:val="15"/>
            <w:lang w:val="fr-FR"/>
          </w:rPr>
        </w:rPrChange>
      </w:rPr>
      <w:t xml:space="preserve"> </w:t>
    </w:r>
    <w:r>
      <w:rPr>
        <w:szCs w:val="15"/>
      </w:rPr>
      <w:fldChar w:fldCharType="begin"/>
    </w:r>
    <w:r w:rsidRPr="00FC7D19">
      <w:rPr>
        <w:szCs w:val="15"/>
        <w:lang w:val="nl-NL"/>
        <w:rPrChange w:id="4" w:author="Minsu Jeon" w:date="2022-10-19T11:49:00Z">
          <w:rPr>
            <w:szCs w:val="15"/>
            <w:lang w:val="fr-FR"/>
          </w:rPr>
        </w:rPrChange>
      </w:rPr>
      <w:instrText xml:space="preserve"> STYLEREF "Document number" \* MERGEFORMAT </w:instrText>
    </w:r>
    <w:r>
      <w:rPr>
        <w:szCs w:val="15"/>
      </w:rPr>
      <w:fldChar w:fldCharType="separate"/>
    </w:r>
    <w:r w:rsidR="00012D04" w:rsidRPr="00E346AA">
      <w:rPr>
        <w:noProof/>
        <w:szCs w:val="15"/>
        <w:lang w:val="nl-NL"/>
      </w:rPr>
      <w:t>Gnnnn</w:t>
    </w:r>
    <w:r>
      <w:rPr>
        <w:szCs w:val="15"/>
      </w:rPr>
      <w:fldChar w:fldCharType="end"/>
    </w:r>
    <w:r w:rsidRPr="00E346AA">
      <w:rPr>
        <w:szCs w:val="15"/>
        <w:lang w:val="nl-NL"/>
      </w:rPr>
      <w:t xml:space="preserve"> – </w:t>
    </w:r>
    <w:r>
      <w:rPr>
        <w:szCs w:val="15"/>
      </w:rPr>
      <w:fldChar w:fldCharType="begin"/>
    </w:r>
    <w:r w:rsidRPr="00E346AA">
      <w:rPr>
        <w:szCs w:val="15"/>
        <w:lang w:val="nl-NL"/>
      </w:rPr>
      <w:instrText xml:space="preserve"> STYLEREF Subtitle \* MERGEFORMAT </w:instrText>
    </w:r>
    <w:r>
      <w:rPr>
        <w:szCs w:val="15"/>
      </w:rPr>
      <w:fldChar w:fldCharType="separate"/>
    </w:r>
    <w:r w:rsidR="00012D04">
      <w:rPr>
        <w:b/>
        <w:bCs/>
        <w:noProof/>
        <w:szCs w:val="15"/>
        <w:lang w:val="nl-NL"/>
      </w:rPr>
      <w:t>Fout! Gebruik het tabblad Start om Subtitle toe te passen op de tekst die u hier wilt weergeven.</w:t>
    </w:r>
    <w:r>
      <w:rPr>
        <w:szCs w:val="15"/>
      </w:rPr>
      <w:fldChar w:fldCharType="end"/>
    </w:r>
  </w:p>
  <w:p w14:paraId="6E7224B4" w14:textId="77777777" w:rsidR="00E5035D" w:rsidRPr="00A71BBC" w:rsidRDefault="00E5035D" w:rsidP="00525922">
    <w:pPr>
      <w:rPr>
        <w:szCs w:val="15"/>
        <w:lang w:val="nl-NL"/>
        <w:rPrChange w:id="5" w:author="Mads Ulrik Kristoffersen" w:date="2023-09-20T09:45:00Z">
          <w:rPr>
            <w:szCs w:val="15"/>
          </w:rPr>
        </w:rPrChange>
      </w:rPr>
    </w:pPr>
    <w:r w:rsidRPr="00C907DF">
      <w:rPr>
        <w:szCs w:val="15"/>
      </w:rPr>
      <w:fldChar w:fldCharType="begin"/>
    </w:r>
    <w:r w:rsidRPr="00A71BBC">
      <w:rPr>
        <w:szCs w:val="15"/>
        <w:lang w:val="nl-NL"/>
        <w:rPrChange w:id="6" w:author="Mads Ulrik Kristoffersen" w:date="2023-09-20T09:45:00Z">
          <w:rPr>
            <w:szCs w:val="15"/>
          </w:rPr>
        </w:rPrChange>
      </w:rPr>
      <w:instrText xml:space="preserve"> STYLEREF "Edition number" \* MERGEFORMAT </w:instrText>
    </w:r>
    <w:r w:rsidRPr="00C907DF">
      <w:rPr>
        <w:szCs w:val="15"/>
      </w:rPr>
      <w:fldChar w:fldCharType="separate"/>
    </w:r>
    <w:r w:rsidR="00012D04" w:rsidRPr="00A71BBC">
      <w:rPr>
        <w:noProof/>
        <w:szCs w:val="15"/>
        <w:lang w:val="nl-NL"/>
        <w:rPrChange w:id="7" w:author="Mads Ulrik Kristoffersen" w:date="2023-09-20T09:45:00Z">
          <w:rPr>
            <w:noProof/>
            <w:szCs w:val="15"/>
          </w:rPr>
        </w:rPrChange>
      </w:rPr>
      <w:t>Edition x.x</w:t>
    </w:r>
    <w:r w:rsidRPr="00C907DF">
      <w:rPr>
        <w:szCs w:val="15"/>
      </w:rPr>
      <w:fldChar w:fldCharType="end"/>
    </w:r>
    <w:r w:rsidRPr="00A71BBC">
      <w:rPr>
        <w:szCs w:val="15"/>
        <w:lang w:val="nl-NL"/>
        <w:rPrChange w:id="8" w:author="Mads Ulrik Kristoffersen" w:date="2023-09-20T09:45:00Z">
          <w:rPr>
            <w:szCs w:val="15"/>
          </w:rPr>
        </w:rPrChange>
      </w:rPr>
      <w:tab/>
      <w:t xml:space="preserve">P </w:t>
    </w:r>
    <w:r w:rsidRPr="00C907DF">
      <w:rPr>
        <w:rStyle w:val="Paginanummer"/>
        <w:szCs w:val="15"/>
      </w:rPr>
      <w:fldChar w:fldCharType="begin"/>
    </w:r>
    <w:r w:rsidRPr="00A71BBC">
      <w:rPr>
        <w:rStyle w:val="Paginanummer"/>
        <w:szCs w:val="15"/>
        <w:lang w:val="nl-NL"/>
        <w:rPrChange w:id="9" w:author="Mads Ulrik Kristoffersen" w:date="2023-09-20T09:45:00Z">
          <w:rPr>
            <w:rStyle w:val="Paginanummer"/>
            <w:szCs w:val="15"/>
          </w:rPr>
        </w:rPrChange>
      </w:rPr>
      <w:instrText xml:space="preserve">PAGE  </w:instrText>
    </w:r>
    <w:r w:rsidRPr="00C907DF">
      <w:rPr>
        <w:rStyle w:val="Paginanummer"/>
        <w:szCs w:val="15"/>
      </w:rPr>
      <w:fldChar w:fldCharType="separate"/>
    </w:r>
    <w:r w:rsidRPr="00A71BBC">
      <w:rPr>
        <w:rStyle w:val="Paginanummer"/>
        <w:noProof/>
        <w:szCs w:val="15"/>
        <w:lang w:val="nl-NL"/>
        <w:rPrChange w:id="10" w:author="Mads Ulrik Kristoffersen" w:date="2023-09-20T09:45:00Z">
          <w:rPr>
            <w:rStyle w:val="Paginanummer"/>
            <w:noProof/>
            <w:szCs w:val="15"/>
          </w:rPr>
        </w:rPrChange>
      </w:rPr>
      <w:t>3</w:t>
    </w:r>
    <w:r w:rsidRPr="00C907DF">
      <w:rPr>
        <w:rStyle w:val="Pagina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B120" w14:textId="77777777" w:rsidR="00E5035D" w:rsidRPr="00C716E5" w:rsidRDefault="00E5035D" w:rsidP="00C716E5">
    <w:pPr>
      <w:pStyle w:val="Voettekst"/>
      <w:rPr>
        <w:sz w:val="15"/>
        <w:szCs w:val="15"/>
      </w:rPr>
    </w:pPr>
  </w:p>
  <w:p w14:paraId="79D1F42F" w14:textId="77777777" w:rsidR="00E5035D" w:rsidRDefault="00E5035D" w:rsidP="00C716E5">
    <w:pPr>
      <w:pStyle w:val="Geenafstand"/>
    </w:pPr>
  </w:p>
  <w:p w14:paraId="0691ADEF" w14:textId="5AD4D84E" w:rsidR="00E5035D" w:rsidRPr="00C907DF" w:rsidRDefault="009037F5" w:rsidP="00827301">
    <w:pPr>
      <w:pStyle w:val="Footerportrait"/>
      <w:rPr>
        <w:rStyle w:val="Paginanummer"/>
        <w:szCs w:val="15"/>
      </w:rPr>
    </w:pPr>
    <w:r>
      <w:fldChar w:fldCharType="begin"/>
    </w:r>
    <w:r>
      <w:instrText xml:space="preserve"> STYLEREF  "Document type"  \* MERGEFORMAT </w:instrText>
    </w:r>
    <w:r>
      <w:fldChar w:fldCharType="separate"/>
    </w:r>
    <w:r w:rsidR="00A71456">
      <w:t>IALA Guideline</w:t>
    </w:r>
    <w:r>
      <w:fldChar w:fldCharType="end"/>
    </w:r>
    <w:r w:rsidR="00E5035D" w:rsidRPr="00C907DF">
      <w:t xml:space="preserve"> </w:t>
    </w:r>
    <w:r>
      <w:fldChar w:fldCharType="begin"/>
    </w:r>
    <w:r>
      <w:instrText xml:space="preserve"> STYLEREF "Document number" \* MERGEFORMAT </w:instrText>
    </w:r>
    <w:r>
      <w:fldChar w:fldCharType="separate"/>
    </w:r>
    <w:r w:rsidR="00A71456" w:rsidRPr="00A71456">
      <w:rPr>
        <w:bCs/>
      </w:rPr>
      <w:t>Gnnnn</w:t>
    </w:r>
    <w:r>
      <w:rPr>
        <w:bCs/>
      </w:rPr>
      <w:fldChar w:fldCharType="end"/>
    </w:r>
    <w:r w:rsidR="00E5035D" w:rsidRPr="00C907DF">
      <w:t xml:space="preserve"> </w:t>
    </w:r>
    <w:r>
      <w:fldChar w:fldCharType="begin"/>
    </w:r>
    <w:r>
      <w:instrText xml:space="preserve"> STYLEREF "Document name" \* MERGEFORMAT </w:instrText>
    </w:r>
    <w:r>
      <w:fldChar w:fldCharType="separate"/>
    </w:r>
    <w:r w:rsidR="00A71456" w:rsidRPr="00A71456">
      <w:rPr>
        <w:bCs/>
      </w:rPr>
      <w:t>Cyber security</w:t>
    </w:r>
    <w:r w:rsidR="00A71456">
      <w:t xml:space="preserve"> specifics in IALA domainS</w:t>
    </w:r>
    <w:r>
      <w:fldChar w:fldCharType="end"/>
    </w:r>
  </w:p>
  <w:p w14:paraId="1DCA4ADF" w14:textId="02A00879" w:rsidR="00E5035D" w:rsidRPr="00C907DF" w:rsidRDefault="009037F5" w:rsidP="00827301">
    <w:pPr>
      <w:pStyle w:val="Footerportrait"/>
    </w:pPr>
    <w:r>
      <w:fldChar w:fldCharType="begin"/>
    </w:r>
    <w:r>
      <w:instrText xml:space="preserve"> STYLEREF "Edition number" \* MERGEFORMAT </w:instrText>
    </w:r>
    <w:r>
      <w:fldChar w:fldCharType="separate"/>
    </w:r>
    <w:r w:rsidR="00A71456">
      <w:t>Edition x.x</w:t>
    </w:r>
    <w:r>
      <w:fldChar w:fldCharType="end"/>
    </w:r>
    <w:r w:rsidR="00E5035D">
      <w:t xml:space="preserve"> </w:t>
    </w:r>
    <w:r>
      <w:fldChar w:fldCharType="begin"/>
    </w:r>
    <w:r>
      <w:instrText xml:space="preserve"> STYLEREF  MRN  \* MERGEFORMAT </w:instrText>
    </w:r>
    <w:r>
      <w:fldChar w:fldCharType="separate"/>
    </w:r>
    <w:r w:rsidR="00A71456">
      <w:t>urn:mrn:iala:pub:gnnnn</w:t>
    </w:r>
    <w:r>
      <w:fldChar w:fldCharType="end"/>
    </w:r>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2</w:t>
    </w:r>
    <w:r w:rsidR="00E5035D" w:rsidRPr="00C907DF">
      <w:rPr>
        <w:rStyle w:val="Pagina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E2429" w14:textId="77777777" w:rsidR="00E5035D" w:rsidRDefault="00E5035D" w:rsidP="00C716E5">
    <w:pPr>
      <w:pStyle w:val="Voettekst"/>
    </w:pPr>
  </w:p>
  <w:p w14:paraId="65BE0073" w14:textId="77777777" w:rsidR="00E5035D" w:rsidRDefault="00E5035D" w:rsidP="00C716E5">
    <w:pPr>
      <w:pStyle w:val="Geenafstand"/>
    </w:pPr>
  </w:p>
  <w:p w14:paraId="45242786" w14:textId="35152EDE" w:rsidR="00E5035D" w:rsidRPr="00C907DF" w:rsidRDefault="009037F5" w:rsidP="00827301">
    <w:pPr>
      <w:pStyle w:val="Footerportrait"/>
      <w:rPr>
        <w:rStyle w:val="Paginanummer"/>
        <w:szCs w:val="15"/>
      </w:rPr>
    </w:pPr>
    <w:r>
      <w:fldChar w:fldCharType="begin"/>
    </w:r>
    <w:r>
      <w:instrText xml:space="preserve"> STYLEREF "Document type" \* MERGEFORMAT </w:instrText>
    </w:r>
    <w:r>
      <w:fldChar w:fldCharType="separate"/>
    </w:r>
    <w:r w:rsidR="00A71456">
      <w:t>IALA Guideline</w:t>
    </w:r>
    <w:r>
      <w:fldChar w:fldCharType="end"/>
    </w:r>
    <w:r w:rsidR="00E5035D" w:rsidRPr="00C907DF">
      <w:t xml:space="preserve"> </w:t>
    </w:r>
    <w:r>
      <w:fldChar w:fldCharType="begin"/>
    </w:r>
    <w:r>
      <w:instrText xml:space="preserve"> STYLEREF "Document number" \* MERGEFORMAT </w:instrText>
    </w:r>
    <w:r>
      <w:fldChar w:fldCharType="separate"/>
    </w:r>
    <w:r w:rsidR="00A71456" w:rsidRPr="00A71456">
      <w:rPr>
        <w:bCs/>
      </w:rPr>
      <w:t>Gnnnn</w:t>
    </w:r>
    <w:r>
      <w:rPr>
        <w:bCs/>
      </w:rPr>
      <w:fldChar w:fldCharType="end"/>
    </w:r>
    <w:r w:rsidR="00E5035D" w:rsidRPr="00C907DF">
      <w:t xml:space="preserve"> </w:t>
    </w:r>
    <w:r>
      <w:fldChar w:fldCharType="begin"/>
    </w:r>
    <w:r>
      <w:instrText xml:space="preserve"> STYLEREF "Document name" \* MERGEFORMAT </w:instrText>
    </w:r>
    <w:r>
      <w:fldChar w:fldCharType="separate"/>
    </w:r>
    <w:r w:rsidR="00A71456" w:rsidRPr="00A71456">
      <w:rPr>
        <w:bCs/>
      </w:rPr>
      <w:t>Cyber security</w:t>
    </w:r>
    <w:r w:rsidR="00A71456">
      <w:t xml:space="preserve"> specifics in IALA domainS</w:t>
    </w:r>
    <w:r>
      <w:fldChar w:fldCharType="end"/>
    </w:r>
  </w:p>
  <w:p w14:paraId="170D212A" w14:textId="5E5E2012" w:rsidR="00E5035D" w:rsidRPr="00525922" w:rsidRDefault="009037F5" w:rsidP="00827301">
    <w:pPr>
      <w:pStyle w:val="Footerportrait"/>
    </w:pPr>
    <w:r>
      <w:fldChar w:fldCharType="begin"/>
    </w:r>
    <w:r>
      <w:instrText xml:space="preserve"> STYLEREF "Edition number" \* MERGEFORMAT </w:instrText>
    </w:r>
    <w:r>
      <w:fldChar w:fldCharType="separate"/>
    </w:r>
    <w:r w:rsidR="00A71456">
      <w:t>Edition x.x</w:t>
    </w:r>
    <w:r>
      <w:fldChar w:fldCharType="end"/>
    </w:r>
    <w:r w:rsidR="00E5035D">
      <w:t xml:space="preserve"> </w:t>
    </w:r>
    <w:r>
      <w:fldChar w:fldCharType="begin"/>
    </w:r>
    <w:r>
      <w:instrText xml:space="preserve"> STYLEREF  MRN  \* MERGEFORMAT </w:instrText>
    </w:r>
    <w:r>
      <w:fldChar w:fldCharType="separate"/>
    </w:r>
    <w:r w:rsidR="00A71456">
      <w:t>urn:mrn:iala:pub:gnnnn</w:t>
    </w:r>
    <w:r>
      <w:fldChar w:fldCharType="end"/>
    </w:r>
    <w:r w:rsidR="00E5035D" w:rsidRPr="00C907DF">
      <w:tab/>
    </w:r>
    <w:r w:rsidR="00E5035D">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EA1C31">
      <w:rPr>
        <w:rStyle w:val="Paginanummer"/>
        <w:szCs w:val="15"/>
      </w:rPr>
      <w:t>3</w:t>
    </w:r>
    <w:r w:rsidR="00E5035D" w:rsidRPr="00C907DF">
      <w:rPr>
        <w:rStyle w:val="Pagina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7631" w14:textId="77777777" w:rsidR="00E5035D" w:rsidRDefault="00E5035D" w:rsidP="00C716E5">
    <w:pPr>
      <w:pStyle w:val="Voettekst"/>
    </w:pPr>
  </w:p>
  <w:p w14:paraId="47430DD7" w14:textId="77777777" w:rsidR="00E5035D" w:rsidRDefault="00E5035D" w:rsidP="00C716E5">
    <w:pPr>
      <w:pStyle w:val="Geenafstand"/>
    </w:pPr>
  </w:p>
  <w:p w14:paraId="7276DB5A" w14:textId="34D2B7FD" w:rsidR="00E5035D" w:rsidRPr="00925B39" w:rsidRDefault="009037F5" w:rsidP="00925B39">
    <w:pPr>
      <w:pStyle w:val="Footerportrait"/>
    </w:pPr>
    <w:r>
      <w:fldChar w:fldCharType="begin"/>
    </w:r>
    <w:r>
      <w:instrText xml:space="preserve"> STYLEREF "Document type" \* MERGEFORMAT </w:instrText>
    </w:r>
    <w:r>
      <w:fldChar w:fldCharType="separate"/>
    </w:r>
    <w:r w:rsidR="00A71456">
      <w:t>IALA Guideline</w:t>
    </w:r>
    <w:r>
      <w:fldChar w:fldCharType="end"/>
    </w:r>
    <w:r w:rsidR="00E5035D" w:rsidRPr="00925B39">
      <w:t xml:space="preserve"> </w:t>
    </w:r>
    <w:r>
      <w:fldChar w:fldCharType="begin"/>
    </w:r>
    <w:r>
      <w:instrText xml:space="preserve"> STYLEREF "Document number" \* MERGEFORMAT </w:instrText>
    </w:r>
    <w:r>
      <w:fldChar w:fldCharType="separate"/>
    </w:r>
    <w:r w:rsidR="00A71456">
      <w:t>Gnnnn</w:t>
    </w:r>
    <w:r>
      <w:fldChar w:fldCharType="end"/>
    </w:r>
    <w:r w:rsidR="00E5035D" w:rsidRPr="00925B39">
      <w:t xml:space="preserve"> </w:t>
    </w:r>
    <w:r>
      <w:fldChar w:fldCharType="begin"/>
    </w:r>
    <w:r>
      <w:instrText xml:space="preserve"> STYLEREF "Document name" \* MERGEFORMAT </w:instrText>
    </w:r>
    <w:r>
      <w:fldChar w:fldCharType="separate"/>
    </w:r>
    <w:r w:rsidR="00A71456">
      <w:t>Cyber security specifics in IALA domainS</w:t>
    </w:r>
    <w:r>
      <w:fldChar w:fldCharType="end"/>
    </w:r>
    <w:r w:rsidR="00E5035D" w:rsidRPr="00925B39">
      <w:tab/>
    </w:r>
  </w:p>
  <w:p w14:paraId="54C9FB43" w14:textId="3D42DF6F" w:rsidR="00E5035D" w:rsidRPr="00C907DF" w:rsidRDefault="009037F5" w:rsidP="00925B39">
    <w:pPr>
      <w:pStyle w:val="Footerportrait"/>
    </w:pPr>
    <w:r>
      <w:fldChar w:fldCharType="begin"/>
    </w:r>
    <w:r>
      <w:instrText xml:space="preserve"> STYLEREF "Edition number" \* MERGEFORMAT </w:instrText>
    </w:r>
    <w:r>
      <w:fldChar w:fldCharType="separate"/>
    </w:r>
    <w:r w:rsidR="00A71456">
      <w:t>Edition x.x</w:t>
    </w:r>
    <w:r>
      <w:fldChar w:fldCharType="end"/>
    </w:r>
    <w:r w:rsidR="00E5035D" w:rsidRPr="00925B39">
      <w:t xml:space="preserve">  </w:t>
    </w:r>
    <w:r>
      <w:fldChar w:fldCharType="begin"/>
    </w:r>
    <w:r>
      <w:instrText xml:space="preserve"> STYLEREF  MRN  \* MERGEFORMAT </w:instrText>
    </w:r>
    <w:r>
      <w:fldChar w:fldCharType="separate"/>
    </w:r>
    <w:r w:rsidR="00A71456">
      <w:t>urn:mrn:iala:pub:gnnnn</w:t>
    </w:r>
    <w:r>
      <w:fldChar w:fldCharType="end"/>
    </w:r>
    <w:r w:rsidR="00E5035D">
      <w:tab/>
    </w:r>
    <w:r w:rsidR="00E5035D">
      <w:rPr>
        <w:rStyle w:val="Paginanummer"/>
        <w:szCs w:val="15"/>
      </w:rPr>
      <w:t xml:space="preserve">P </w:t>
    </w:r>
    <w:r w:rsidR="00E5035D" w:rsidRPr="00C907DF">
      <w:rPr>
        <w:rStyle w:val="Paginanummer"/>
        <w:szCs w:val="15"/>
      </w:rPr>
      <w:fldChar w:fldCharType="begin"/>
    </w:r>
    <w:r w:rsidR="00E5035D" w:rsidRPr="00C907DF">
      <w:rPr>
        <w:rStyle w:val="Paginanummer"/>
        <w:szCs w:val="15"/>
      </w:rPr>
      <w:instrText xml:space="preserve">PAGE  </w:instrText>
    </w:r>
    <w:r w:rsidR="00E5035D" w:rsidRPr="00C907DF">
      <w:rPr>
        <w:rStyle w:val="Paginanummer"/>
        <w:szCs w:val="15"/>
      </w:rPr>
      <w:fldChar w:fldCharType="separate"/>
    </w:r>
    <w:r w:rsidR="000F3D96">
      <w:rPr>
        <w:rStyle w:val="Paginanummer"/>
        <w:szCs w:val="15"/>
      </w:rPr>
      <w:t>4</w:t>
    </w:r>
    <w:r w:rsidR="00E5035D" w:rsidRPr="00C907DF">
      <w:rPr>
        <w:rStyle w:val="Pagina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C4370" w14:textId="77777777" w:rsidR="009037F5" w:rsidRDefault="009037F5" w:rsidP="003274DB">
      <w:r>
        <w:separator/>
      </w:r>
    </w:p>
    <w:p w14:paraId="4293FEC6" w14:textId="77777777" w:rsidR="009037F5" w:rsidRDefault="009037F5"/>
  </w:footnote>
  <w:footnote w:type="continuationSeparator" w:id="0">
    <w:p w14:paraId="51361737" w14:textId="77777777" w:rsidR="009037F5" w:rsidRDefault="009037F5" w:rsidP="003274DB">
      <w:r>
        <w:continuationSeparator/>
      </w:r>
    </w:p>
    <w:p w14:paraId="2325816F" w14:textId="77777777" w:rsidR="009037F5" w:rsidRDefault="009037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A4731" w14:textId="77777777" w:rsidR="00E5035D" w:rsidRDefault="009037F5">
    <w:pPr>
      <w:pStyle w:val="Koptekst"/>
    </w:pPr>
    <w:r>
      <w:rPr>
        <w:noProof/>
      </w:rPr>
      <w:pict w14:anchorId="35BA19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alt="" style="position:absolute;margin-left:0;margin-top:0;width:449.6pt;height:269.75pt;rotation:315;z-index:-25161113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DF826" w14:textId="77777777" w:rsidR="00E5035D" w:rsidRDefault="009037F5">
    <w:pPr>
      <w:pStyle w:val="Koptekst"/>
    </w:pPr>
    <w:r>
      <w:rPr>
        <w:noProof/>
      </w:rPr>
      <w:pict w14:anchorId="5B229C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margin-left:0;margin-top:0;width:449.6pt;height:269.75pt;rotation:315;z-index:-25159270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356CA" w14:textId="77777777" w:rsidR="00E5035D" w:rsidRPr="00667792" w:rsidRDefault="009037F5" w:rsidP="00667792">
    <w:pPr>
      <w:pStyle w:val="Koptekst"/>
    </w:pPr>
    <w:r>
      <w:rPr>
        <w:noProof/>
      </w:rPr>
      <w:pict w14:anchorId="2924E2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margin-left:0;margin-top:0;width:449.6pt;height:269.75pt;rotation:315;z-index:-25159065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4896" behindDoc="1" locked="0" layoutInCell="1" allowOverlap="1" wp14:anchorId="4CC453DD" wp14:editId="22D234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DBE9A" w14:textId="77777777" w:rsidR="00E5035D" w:rsidRDefault="009037F5">
    <w:pPr>
      <w:pStyle w:val="Koptekst"/>
    </w:pPr>
    <w:r>
      <w:rPr>
        <w:noProof/>
      </w:rPr>
      <w:pict w14:anchorId="438B20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alt="" style="position:absolute;margin-left:0;margin-top:0;width:449.6pt;height:269.75pt;rotation:315;z-index:-251594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88D" w14:textId="77777777" w:rsidR="00E5035D" w:rsidRDefault="009037F5" w:rsidP="00A87080">
    <w:pPr>
      <w:pStyle w:val="Koptekst"/>
    </w:pPr>
    <w:r>
      <w:rPr>
        <w:noProof/>
      </w:rPr>
      <w:pict w14:anchorId="04D787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alt="" style="position:absolute;margin-left:0;margin-top:0;width:449.6pt;height:269.75pt;rotation:315;z-index:-25160908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sidRPr="00442889">
      <w:rPr>
        <w:noProof/>
        <w:lang w:eastAsia="en-GB"/>
      </w:rPr>
      <w:drawing>
        <wp:anchor distT="0" distB="0" distL="114300" distR="114300" simplePos="0" relativeHeight="251657214" behindDoc="1" locked="0" layoutInCell="1" allowOverlap="1" wp14:anchorId="65C820EC" wp14:editId="49A3D8D9">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16C5FED5" w14:textId="77777777" w:rsidR="00E5035D" w:rsidRDefault="00E5035D" w:rsidP="00A87080">
    <w:pPr>
      <w:pStyle w:val="Koptekst"/>
    </w:pPr>
  </w:p>
  <w:p w14:paraId="44CE0167" w14:textId="77777777" w:rsidR="00E5035D" w:rsidRDefault="00E5035D" w:rsidP="00A87080">
    <w:pPr>
      <w:pStyle w:val="Koptekst"/>
    </w:pPr>
  </w:p>
  <w:p w14:paraId="2E18A5F5" w14:textId="77777777" w:rsidR="00E5035D" w:rsidRDefault="00E5035D" w:rsidP="008747E0">
    <w:pPr>
      <w:pStyle w:val="Koptekst"/>
    </w:pPr>
  </w:p>
  <w:p w14:paraId="02A3842B" w14:textId="77777777" w:rsidR="00E5035D" w:rsidRDefault="00E5035D" w:rsidP="008747E0">
    <w:pPr>
      <w:pStyle w:val="Koptekst"/>
    </w:pPr>
  </w:p>
  <w:p w14:paraId="56122921" w14:textId="77777777" w:rsidR="00E5035D" w:rsidRDefault="00E5035D" w:rsidP="008747E0">
    <w:pPr>
      <w:pStyle w:val="Koptekst"/>
    </w:pPr>
    <w:r>
      <w:rPr>
        <w:noProof/>
        <w:lang w:eastAsia="en-GB"/>
      </w:rPr>
      <w:drawing>
        <wp:anchor distT="0" distB="0" distL="114300" distR="114300" simplePos="0" relativeHeight="251656189" behindDoc="1" locked="0" layoutInCell="1" allowOverlap="1" wp14:anchorId="2DC2D1E1" wp14:editId="25FA5E6F">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11C0CA15" w14:textId="77777777" w:rsidR="00E5035D" w:rsidRDefault="00E5035D" w:rsidP="008747E0">
    <w:pPr>
      <w:pStyle w:val="Koptekst"/>
    </w:pPr>
  </w:p>
  <w:p w14:paraId="2C15521C" w14:textId="77777777" w:rsidR="00E5035D" w:rsidRPr="00ED2A8D" w:rsidRDefault="00E5035D" w:rsidP="00A87080">
    <w:pPr>
      <w:pStyle w:val="Koptekst"/>
    </w:pPr>
  </w:p>
  <w:p w14:paraId="48FBC4C7" w14:textId="77777777" w:rsidR="00E5035D" w:rsidRPr="00ED2A8D" w:rsidRDefault="00E5035D" w:rsidP="001349DB">
    <w:pPr>
      <w:pStyle w:val="Koptekst"/>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2C881" w14:textId="77777777" w:rsidR="00E5035D" w:rsidRDefault="009037F5">
    <w:pPr>
      <w:pStyle w:val="Koptekst"/>
    </w:pPr>
    <w:r>
      <w:rPr>
        <w:noProof/>
      </w:rPr>
      <w:pict w14:anchorId="0AC4669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4" type="#_x0000_t136" alt="" style="position:absolute;margin-left:0;margin-top:0;width:449.6pt;height:269.75pt;rotation:315;z-index:-25161318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88960" behindDoc="1" locked="0" layoutInCell="1" allowOverlap="1" wp14:anchorId="79477388" wp14:editId="4528283C">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52BDD3" w14:textId="77777777" w:rsidR="00E5035D" w:rsidRDefault="00E5035D">
    <w:pPr>
      <w:pStyle w:val="Koptekst"/>
    </w:pPr>
  </w:p>
  <w:p w14:paraId="624933FF" w14:textId="77777777" w:rsidR="00E5035D" w:rsidRDefault="00E5035D">
    <w:pPr>
      <w:pStyle w:val="Kopteks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913C7" w14:textId="77777777" w:rsidR="00E5035D" w:rsidRDefault="009037F5">
    <w:pPr>
      <w:pStyle w:val="Koptekst"/>
    </w:pPr>
    <w:r>
      <w:rPr>
        <w:noProof/>
      </w:rPr>
      <w:pict w14:anchorId="4DA316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alt="" style="position:absolute;margin-left:0;margin-top:0;width:449.6pt;height:269.75pt;rotation:315;z-index:-2516049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469F" w14:textId="77777777" w:rsidR="00E5035D" w:rsidRPr="00ED2A8D" w:rsidRDefault="009037F5" w:rsidP="0010529E">
    <w:pPr>
      <w:pStyle w:val="Koptekst"/>
      <w:tabs>
        <w:tab w:val="right" w:pos="10205"/>
      </w:tabs>
    </w:pPr>
    <w:r>
      <w:rPr>
        <w:noProof/>
      </w:rPr>
      <w:pict w14:anchorId="5C1EF1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alt="" style="position:absolute;margin-left:0;margin-top:0;width:449.6pt;height:269.75pt;rotation:315;z-index:-2516029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8752" behindDoc="1" locked="0" layoutInCell="1" allowOverlap="1" wp14:anchorId="36EB161A" wp14:editId="73BBA2C2">
          <wp:simplePos x="0" y="0"/>
          <wp:positionH relativeFrom="page">
            <wp:posOffset>6840855</wp:posOffset>
          </wp:positionH>
          <wp:positionV relativeFrom="page">
            <wp:posOffset>0</wp:posOffset>
          </wp:positionV>
          <wp:extent cx="720000" cy="720000"/>
          <wp:effectExtent l="0" t="0" r="4445" b="4445"/>
          <wp:wrapNone/>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0FF18D4" w14:textId="77777777" w:rsidR="00E5035D" w:rsidRPr="00ED2A8D" w:rsidRDefault="00E5035D" w:rsidP="008747E0">
    <w:pPr>
      <w:pStyle w:val="Koptekst"/>
    </w:pPr>
  </w:p>
  <w:p w14:paraId="65685966" w14:textId="77777777" w:rsidR="00E5035D" w:rsidRDefault="00E5035D" w:rsidP="008747E0">
    <w:pPr>
      <w:pStyle w:val="Koptekst"/>
    </w:pPr>
  </w:p>
  <w:p w14:paraId="6F3A9CD5" w14:textId="77777777" w:rsidR="00E5035D" w:rsidRDefault="00E5035D" w:rsidP="008747E0">
    <w:pPr>
      <w:pStyle w:val="Koptekst"/>
    </w:pPr>
  </w:p>
  <w:p w14:paraId="369F7E1B" w14:textId="77777777" w:rsidR="00E5035D" w:rsidRDefault="00E5035D" w:rsidP="008747E0">
    <w:pPr>
      <w:pStyle w:val="Koptekst"/>
    </w:pPr>
  </w:p>
  <w:p w14:paraId="1FB5ACD9" w14:textId="77777777" w:rsidR="00E5035D" w:rsidRPr="00441393" w:rsidRDefault="00E5035D" w:rsidP="00441393">
    <w:pPr>
      <w:pStyle w:val="Contents"/>
    </w:pPr>
    <w:r>
      <w:t>DOCUMENT REVISION</w:t>
    </w:r>
  </w:p>
  <w:p w14:paraId="17B4CEE9" w14:textId="77777777" w:rsidR="00E5035D" w:rsidRPr="00ED2A8D" w:rsidRDefault="00E5035D" w:rsidP="008747E0">
    <w:pPr>
      <w:pStyle w:val="Koptekst"/>
    </w:pPr>
  </w:p>
  <w:p w14:paraId="0E727E77" w14:textId="77777777" w:rsidR="00E5035D" w:rsidRPr="00AC33A2" w:rsidRDefault="00E5035D" w:rsidP="0078486B">
    <w:pPr>
      <w:pStyle w:val="Koptekst"/>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2E63A" w14:textId="77777777" w:rsidR="00E5035D" w:rsidRDefault="009037F5">
    <w:pPr>
      <w:pStyle w:val="Koptekst"/>
    </w:pPr>
    <w:r>
      <w:rPr>
        <w:noProof/>
      </w:rPr>
      <w:pict w14:anchorId="5BD173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alt="" style="position:absolute;margin-left:0;margin-top:0;width:449.6pt;height:269.75pt;rotation:315;z-index:-25160704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860AA" w14:textId="77777777" w:rsidR="00E5035D" w:rsidRDefault="009037F5">
    <w:pPr>
      <w:pStyle w:val="Koptekst"/>
    </w:pPr>
    <w:r>
      <w:rPr>
        <w:noProof/>
      </w:rPr>
      <w:pict w14:anchorId="17772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alt="" style="position:absolute;margin-left:0;margin-top:0;width:449.6pt;height:269.75pt;rotation:315;z-index:-25159884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15EF9" w14:textId="77777777" w:rsidR="00E5035D" w:rsidRPr="00ED2A8D" w:rsidRDefault="009037F5" w:rsidP="008747E0">
    <w:pPr>
      <w:pStyle w:val="Koptekst"/>
    </w:pPr>
    <w:r>
      <w:rPr>
        <w:noProof/>
      </w:rPr>
      <w:pict w14:anchorId="18EB03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alt="" style="position:absolute;margin-left:0;margin-top:0;width:449.6pt;height:269.75pt;rotation:315;z-index:-25159680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53632" behindDoc="1" locked="0" layoutInCell="1" allowOverlap="1" wp14:anchorId="4ACF439F" wp14:editId="0C6209A0">
          <wp:simplePos x="0" y="0"/>
          <wp:positionH relativeFrom="page">
            <wp:posOffset>6840855</wp:posOffset>
          </wp:positionH>
          <wp:positionV relativeFrom="page">
            <wp:posOffset>0</wp:posOffset>
          </wp:positionV>
          <wp:extent cx="720000" cy="720000"/>
          <wp:effectExtent l="0" t="0" r="4445" b="4445"/>
          <wp:wrapNone/>
          <wp:docPr id="2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F654403" w14:textId="77777777" w:rsidR="00E5035D" w:rsidRPr="00ED2A8D" w:rsidRDefault="00E5035D" w:rsidP="008747E0">
    <w:pPr>
      <w:pStyle w:val="Koptekst"/>
    </w:pPr>
  </w:p>
  <w:p w14:paraId="0AEEDA7F" w14:textId="77777777" w:rsidR="00E5035D" w:rsidRDefault="00E5035D" w:rsidP="008747E0">
    <w:pPr>
      <w:pStyle w:val="Koptekst"/>
    </w:pPr>
  </w:p>
  <w:p w14:paraId="0840DE7B" w14:textId="77777777" w:rsidR="00E5035D" w:rsidRDefault="00E5035D" w:rsidP="008747E0">
    <w:pPr>
      <w:pStyle w:val="Koptekst"/>
    </w:pPr>
  </w:p>
  <w:p w14:paraId="3BA3CBD5" w14:textId="77777777" w:rsidR="00E5035D" w:rsidRDefault="00E5035D" w:rsidP="008747E0">
    <w:pPr>
      <w:pStyle w:val="Koptekst"/>
    </w:pPr>
  </w:p>
  <w:p w14:paraId="15CF783B" w14:textId="77777777" w:rsidR="00E5035D" w:rsidRPr="00441393" w:rsidRDefault="00E5035D" w:rsidP="00441393">
    <w:pPr>
      <w:pStyle w:val="Contents"/>
    </w:pPr>
    <w:r>
      <w:t>CONTENTS</w:t>
    </w:r>
  </w:p>
  <w:p w14:paraId="53443EB5" w14:textId="77777777" w:rsidR="00E5035D" w:rsidRDefault="00E5035D" w:rsidP="0078486B">
    <w:pPr>
      <w:pStyle w:val="Koptekst"/>
      <w:spacing w:line="140" w:lineRule="exact"/>
    </w:pPr>
  </w:p>
  <w:p w14:paraId="7C268655" w14:textId="77777777" w:rsidR="00E5035D" w:rsidRPr="00AC33A2" w:rsidRDefault="00E5035D" w:rsidP="0078486B">
    <w:pPr>
      <w:pStyle w:val="Koptekst"/>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B2D61" w14:textId="77777777" w:rsidR="00E5035D" w:rsidRPr="00ED2A8D" w:rsidRDefault="009037F5" w:rsidP="00C716E5">
    <w:pPr>
      <w:pStyle w:val="Koptekst"/>
    </w:pPr>
    <w:r>
      <w:rPr>
        <w:noProof/>
      </w:rPr>
      <w:pict w14:anchorId="0911C82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alt="" style="position:absolute;margin-left:0;margin-top:0;width:449.6pt;height:269.75pt;rotation:315;z-index:-25160089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r w:rsidR="00E5035D">
      <w:rPr>
        <w:noProof/>
        <w:lang w:eastAsia="en-GB"/>
      </w:rPr>
      <w:drawing>
        <wp:anchor distT="0" distB="0" distL="114300" distR="114300" simplePos="0" relativeHeight="251661824" behindDoc="1" locked="0" layoutInCell="1" allowOverlap="1" wp14:anchorId="0796A032" wp14:editId="388C6426">
          <wp:simplePos x="0" y="0"/>
          <wp:positionH relativeFrom="page">
            <wp:posOffset>6840855</wp:posOffset>
          </wp:positionH>
          <wp:positionV relativeFrom="page">
            <wp:posOffset>0</wp:posOffset>
          </wp:positionV>
          <wp:extent cx="720000" cy="720000"/>
          <wp:effectExtent l="0" t="0" r="4445" b="4445"/>
          <wp:wrapNone/>
          <wp:docPr id="2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B8ABE4" w14:textId="77777777" w:rsidR="00E5035D" w:rsidRPr="00ED2A8D" w:rsidRDefault="00E5035D" w:rsidP="00C716E5">
    <w:pPr>
      <w:pStyle w:val="Koptekst"/>
    </w:pPr>
  </w:p>
  <w:p w14:paraId="4CA738DF" w14:textId="77777777" w:rsidR="00E5035D" w:rsidRDefault="00E5035D" w:rsidP="00C716E5">
    <w:pPr>
      <w:pStyle w:val="Koptekst"/>
    </w:pPr>
  </w:p>
  <w:p w14:paraId="463DA432" w14:textId="77777777" w:rsidR="00E5035D" w:rsidRDefault="00E5035D" w:rsidP="00C716E5">
    <w:pPr>
      <w:pStyle w:val="Koptekst"/>
    </w:pPr>
  </w:p>
  <w:p w14:paraId="45D0DC31" w14:textId="77777777" w:rsidR="00E5035D" w:rsidRDefault="00E5035D" w:rsidP="00C716E5">
    <w:pPr>
      <w:pStyle w:val="Koptekst"/>
    </w:pPr>
  </w:p>
  <w:p w14:paraId="789C2F52" w14:textId="77777777" w:rsidR="00E5035D" w:rsidRPr="00441393" w:rsidRDefault="00E5035D" w:rsidP="00C716E5">
    <w:pPr>
      <w:pStyle w:val="Contents"/>
    </w:pPr>
    <w:r>
      <w:t>CONTENTS</w:t>
    </w:r>
  </w:p>
  <w:p w14:paraId="1AD04FBB" w14:textId="77777777" w:rsidR="00E5035D" w:rsidRPr="00ED2A8D" w:rsidRDefault="00E5035D" w:rsidP="00C716E5">
    <w:pPr>
      <w:pStyle w:val="Koptekst"/>
    </w:pPr>
  </w:p>
  <w:p w14:paraId="448F84FC" w14:textId="77777777" w:rsidR="00E5035D" w:rsidRPr="00AC33A2" w:rsidRDefault="00E5035D" w:rsidP="00C716E5">
    <w:pPr>
      <w:pStyle w:val="Koptekst"/>
      <w:spacing w:line="140" w:lineRule="exact"/>
    </w:pPr>
  </w:p>
  <w:p w14:paraId="50ED9F66" w14:textId="77777777" w:rsidR="00E5035D" w:rsidRDefault="00E5035D">
    <w:pPr>
      <w:pStyle w:val="Koptekst"/>
    </w:pPr>
    <w:r>
      <w:rPr>
        <w:noProof/>
        <w:lang w:eastAsia="en-GB"/>
      </w:rPr>
      <w:drawing>
        <wp:anchor distT="0" distB="0" distL="114300" distR="114300" simplePos="0" relativeHeight="251657728" behindDoc="1" locked="0" layoutInCell="1" allowOverlap="1" wp14:anchorId="7CEAD24E" wp14:editId="5792E5A2">
          <wp:simplePos x="0" y="0"/>
          <wp:positionH relativeFrom="page">
            <wp:posOffset>6827653</wp:posOffset>
          </wp:positionH>
          <wp:positionV relativeFrom="page">
            <wp:posOffset>0</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jstnummering"/>
      <w:lvlText w:val="%1."/>
      <w:lvlJc w:val="left"/>
      <w:pPr>
        <w:tabs>
          <w:tab w:val="num" w:pos="360"/>
        </w:tabs>
        <w:ind w:left="360" w:hanging="360"/>
      </w:pPr>
    </w:lvl>
  </w:abstractNum>
  <w:abstractNum w:abstractNumId="1" w15:restartNumberingAfterBreak="0">
    <w:nsid w:val="0377258E"/>
    <w:multiLevelType w:val="hybridMultilevel"/>
    <w:tmpl w:val="DE24964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05DC77F0"/>
    <w:multiLevelType w:val="hybridMultilevel"/>
    <w:tmpl w:val="193442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2071148"/>
    <w:multiLevelType w:val="hybridMultilevel"/>
    <w:tmpl w:val="49A249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cti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5DF079F"/>
    <w:multiLevelType w:val="hybridMultilevel"/>
    <w:tmpl w:val="013241F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65C55B7"/>
    <w:multiLevelType w:val="hybridMultilevel"/>
    <w:tmpl w:val="B3508E96"/>
    <w:lvl w:ilvl="0" w:tplc="62EEA9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2E4D00"/>
    <w:multiLevelType w:val="hybridMultilevel"/>
    <w:tmpl w:val="73AE3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7FC0E46"/>
    <w:multiLevelType w:val="hybridMultilevel"/>
    <w:tmpl w:val="A566C1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EF158A"/>
    <w:multiLevelType w:val="hybridMultilevel"/>
    <w:tmpl w:val="2B4432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F067BF4"/>
    <w:multiLevelType w:val="hybridMultilevel"/>
    <w:tmpl w:val="21FAC2E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D45993"/>
    <w:multiLevelType w:val="hybridMultilevel"/>
    <w:tmpl w:val="558C53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43D33208"/>
    <w:multiLevelType w:val="hybridMultilevel"/>
    <w:tmpl w:val="28A0E0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14512E"/>
    <w:multiLevelType w:val="hybridMultilevel"/>
    <w:tmpl w:val="1BB41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F460732"/>
    <w:multiLevelType w:val="hybridMultilevel"/>
    <w:tmpl w:val="6D0845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FFDC463E"/>
    <w:lvl w:ilvl="0">
      <w:start w:val="1"/>
      <w:numFmt w:val="decimal"/>
      <w:pStyle w:val="Kop1"/>
      <w:lvlText w:val="%1."/>
      <w:lvlJc w:val="left"/>
      <w:pPr>
        <w:tabs>
          <w:tab w:val="num" w:pos="0"/>
        </w:tabs>
        <w:ind w:left="709" w:hanging="709"/>
      </w:pPr>
      <w:rPr>
        <w:rFonts w:asciiTheme="minorHAnsi" w:hAnsiTheme="minorHAnsi" w:hint="default"/>
        <w:b/>
        <w:i w:val="0"/>
        <w:color w:val="00558C"/>
        <w:sz w:val="28"/>
      </w:rPr>
    </w:lvl>
    <w:lvl w:ilvl="1">
      <w:start w:val="1"/>
      <w:numFmt w:val="decimal"/>
      <w:pStyle w:val="Kop2"/>
      <w:lvlText w:val="%1.%2."/>
      <w:lvlJc w:val="left"/>
      <w:pPr>
        <w:tabs>
          <w:tab w:val="num" w:pos="0"/>
        </w:tabs>
        <w:ind w:left="851" w:hanging="851"/>
      </w:pPr>
      <w:rPr>
        <w:rFonts w:asciiTheme="minorHAnsi" w:hAnsiTheme="minorHAnsi" w:hint="default"/>
        <w:b/>
        <w:i w:val="0"/>
        <w:color w:val="00558C"/>
        <w:sz w:val="24"/>
      </w:rPr>
    </w:lvl>
    <w:lvl w:ilvl="2">
      <w:start w:val="1"/>
      <w:numFmt w:val="decimal"/>
      <w:pStyle w:val="Kop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Kop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Kop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6EAA311B"/>
    <w:multiLevelType w:val="hybridMultilevel"/>
    <w:tmpl w:val="46F44CB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316CF5"/>
    <w:multiLevelType w:val="hybridMultilevel"/>
    <w:tmpl w:val="70DC048E"/>
    <w:lvl w:ilvl="0" w:tplc="0407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927515"/>
    <w:multiLevelType w:val="hybridMultilevel"/>
    <w:tmpl w:val="062ADEB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EE1F76"/>
    <w:multiLevelType w:val="hybridMultilevel"/>
    <w:tmpl w:val="6B3663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5"/>
  </w:num>
  <w:num w:numId="4">
    <w:abstractNumId w:val="10"/>
  </w:num>
  <w:num w:numId="5">
    <w:abstractNumId w:val="3"/>
  </w:num>
  <w:num w:numId="6">
    <w:abstractNumId w:val="9"/>
  </w:num>
  <w:num w:numId="7">
    <w:abstractNumId w:val="0"/>
  </w:num>
  <w:num w:numId="8">
    <w:abstractNumId w:val="6"/>
  </w:num>
  <w:num w:numId="9">
    <w:abstractNumId w:val="7"/>
  </w:num>
  <w:num w:numId="10">
    <w:abstractNumId w:val="26"/>
  </w:num>
  <w:num w:numId="11">
    <w:abstractNumId w:val="17"/>
  </w:num>
  <w:num w:numId="12">
    <w:abstractNumId w:val="23"/>
  </w:num>
  <w:num w:numId="13">
    <w:abstractNumId w:val="34"/>
  </w:num>
  <w:num w:numId="14">
    <w:abstractNumId w:val="30"/>
  </w:num>
  <w:num w:numId="15">
    <w:abstractNumId w:val="32"/>
  </w:num>
  <w:num w:numId="16">
    <w:abstractNumId w:val="28"/>
  </w:num>
  <w:num w:numId="17">
    <w:abstractNumId w:val="27"/>
  </w:num>
  <w:num w:numId="18">
    <w:abstractNumId w:val="16"/>
  </w:num>
  <w:num w:numId="19">
    <w:abstractNumId w:val="15"/>
  </w:num>
  <w:num w:numId="20">
    <w:abstractNumId w:val="2"/>
  </w:num>
  <w:num w:numId="21">
    <w:abstractNumId w:val="25"/>
  </w:num>
  <w:num w:numId="22">
    <w:abstractNumId w:val="18"/>
  </w:num>
  <w:num w:numId="23">
    <w:abstractNumId w:val="13"/>
  </w:num>
  <w:num w:numId="24">
    <w:abstractNumId w:val="8"/>
  </w:num>
  <w:num w:numId="25">
    <w:abstractNumId w:val="24"/>
  </w:num>
  <w:num w:numId="26">
    <w:abstractNumId w:val="1"/>
  </w:num>
  <w:num w:numId="27">
    <w:abstractNumId w:val="29"/>
  </w:num>
  <w:num w:numId="28">
    <w:abstractNumId w:val="35"/>
  </w:num>
  <w:num w:numId="29">
    <w:abstractNumId w:val="12"/>
  </w:num>
  <w:num w:numId="30">
    <w:abstractNumId w:val="20"/>
  </w:num>
  <w:num w:numId="31">
    <w:abstractNumId w:val="19"/>
  </w:num>
  <w:num w:numId="32">
    <w:abstractNumId w:val="31"/>
  </w:num>
  <w:num w:numId="33">
    <w:abstractNumId w:val="11"/>
  </w:num>
  <w:num w:numId="34">
    <w:abstractNumId w:val="27"/>
  </w:num>
  <w:num w:numId="35">
    <w:abstractNumId w:val="21"/>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2"/>
  </w:num>
  <w:num w:numId="4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num>
  <w:num w:numId="43">
    <w:abstractNumId w:val="27"/>
  </w:num>
  <w:num w:numId="44">
    <w:abstractNumId w:val="33"/>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jn Ebben">
    <w15:presenceInfo w15:providerId="Windows Live" w15:userId="92d5b2bca767f34a"/>
  </w15:person>
  <w15:person w15:author="Minsu Jeon">
    <w15:presenceInfo w15:providerId="None" w15:userId="Minsu Jeon"/>
  </w15:person>
  <w15:person w15:author="Mads Ulrik Kristoffersen">
    <w15:presenceInfo w15:providerId="AD" w15:userId="S::muk@terma.com::f95f82e4-26d7-41f4-88dd-b7cc6ff70a70"/>
  </w15:person>
  <w15:person w15:author="Ebben, Martijn">
    <w15:presenceInfo w15:providerId="AD" w15:userId="S::m.ebben@portofrotterdam.com::ea16ff9d-e2ba-4bd5-89e7-51b347ca6b4b"/>
  </w15:person>
  <w15:person w15:author="Alan Grant">
    <w15:presenceInfo w15:providerId="AD" w15:userId="S-1-5-21-2046026355-2876191845-2165928818-1760"/>
  </w15:person>
  <w15:person w15:author="Jeon Minsu JEON">
    <w15:presenceInfo w15:providerId="Windows Live" w15:userId="99649344055da0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nl-NL"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AzMTM1MTQ0NLY0MjNV0lEKTi0uzszPAykwrAUAQQUfKSwAAAA="/>
  </w:docVars>
  <w:rsids>
    <w:rsidRoot w:val="00012D04"/>
    <w:rsid w:val="00001616"/>
    <w:rsid w:val="00006CE5"/>
    <w:rsid w:val="00012D04"/>
    <w:rsid w:val="0001616D"/>
    <w:rsid w:val="00016839"/>
    <w:rsid w:val="000174F9"/>
    <w:rsid w:val="00023E08"/>
    <w:rsid w:val="000249C2"/>
    <w:rsid w:val="000258F6"/>
    <w:rsid w:val="00027B36"/>
    <w:rsid w:val="00033C50"/>
    <w:rsid w:val="00034001"/>
    <w:rsid w:val="0003449E"/>
    <w:rsid w:val="00035E1F"/>
    <w:rsid w:val="000379A7"/>
    <w:rsid w:val="00040EB8"/>
    <w:rsid w:val="000417FF"/>
    <w:rsid w:val="000418CA"/>
    <w:rsid w:val="00041C02"/>
    <w:rsid w:val="0004255E"/>
    <w:rsid w:val="00050F02"/>
    <w:rsid w:val="0005129B"/>
    <w:rsid w:val="00051724"/>
    <w:rsid w:val="00052215"/>
    <w:rsid w:val="0005449E"/>
    <w:rsid w:val="00054C7D"/>
    <w:rsid w:val="00055938"/>
    <w:rsid w:val="00057B6D"/>
    <w:rsid w:val="00061A7B"/>
    <w:rsid w:val="00062874"/>
    <w:rsid w:val="00064F80"/>
    <w:rsid w:val="00075004"/>
    <w:rsid w:val="00081B20"/>
    <w:rsid w:val="00082C85"/>
    <w:rsid w:val="0008654C"/>
    <w:rsid w:val="0008687B"/>
    <w:rsid w:val="000904ED"/>
    <w:rsid w:val="00091545"/>
    <w:rsid w:val="0009165E"/>
    <w:rsid w:val="00091BFC"/>
    <w:rsid w:val="00091C27"/>
    <w:rsid w:val="000A0295"/>
    <w:rsid w:val="000A27A8"/>
    <w:rsid w:val="000A5652"/>
    <w:rsid w:val="000A59C0"/>
    <w:rsid w:val="000A7644"/>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E511D"/>
    <w:rsid w:val="000F0F9F"/>
    <w:rsid w:val="000F22C4"/>
    <w:rsid w:val="000F3D96"/>
    <w:rsid w:val="000F3F43"/>
    <w:rsid w:val="000F58ED"/>
    <w:rsid w:val="000F7E6B"/>
    <w:rsid w:val="0010529E"/>
    <w:rsid w:val="001072FD"/>
    <w:rsid w:val="00113D5B"/>
    <w:rsid w:val="00113F8F"/>
    <w:rsid w:val="00121616"/>
    <w:rsid w:val="001236B5"/>
    <w:rsid w:val="001349DB"/>
    <w:rsid w:val="00134B86"/>
    <w:rsid w:val="001351DE"/>
    <w:rsid w:val="00135AEB"/>
    <w:rsid w:val="00136E58"/>
    <w:rsid w:val="0014060A"/>
    <w:rsid w:val="00143C78"/>
    <w:rsid w:val="00147755"/>
    <w:rsid w:val="00151C27"/>
    <w:rsid w:val="001535C6"/>
    <w:rsid w:val="001547F9"/>
    <w:rsid w:val="00155A2E"/>
    <w:rsid w:val="001607D8"/>
    <w:rsid w:val="00161325"/>
    <w:rsid w:val="00161401"/>
    <w:rsid w:val="00162612"/>
    <w:rsid w:val="001635F3"/>
    <w:rsid w:val="001702F4"/>
    <w:rsid w:val="00176BB8"/>
    <w:rsid w:val="00176CFD"/>
    <w:rsid w:val="00182B9C"/>
    <w:rsid w:val="00184427"/>
    <w:rsid w:val="00186FED"/>
    <w:rsid w:val="001875B1"/>
    <w:rsid w:val="00191120"/>
    <w:rsid w:val="0019173E"/>
    <w:rsid w:val="00193A43"/>
    <w:rsid w:val="001A2DCA"/>
    <w:rsid w:val="001A73B9"/>
    <w:rsid w:val="001B2A35"/>
    <w:rsid w:val="001B339A"/>
    <w:rsid w:val="001B60A6"/>
    <w:rsid w:val="001B6148"/>
    <w:rsid w:val="001B7CB2"/>
    <w:rsid w:val="001C2971"/>
    <w:rsid w:val="001C4A07"/>
    <w:rsid w:val="001C650B"/>
    <w:rsid w:val="001C72B5"/>
    <w:rsid w:val="001C77FB"/>
    <w:rsid w:val="001D11AC"/>
    <w:rsid w:val="001D1845"/>
    <w:rsid w:val="001D2E7A"/>
    <w:rsid w:val="001D3992"/>
    <w:rsid w:val="001D4A3E"/>
    <w:rsid w:val="001D6B88"/>
    <w:rsid w:val="001E13F4"/>
    <w:rsid w:val="001E32E5"/>
    <w:rsid w:val="001E3AEE"/>
    <w:rsid w:val="001E416D"/>
    <w:rsid w:val="001F1745"/>
    <w:rsid w:val="001F4EF8"/>
    <w:rsid w:val="001F574E"/>
    <w:rsid w:val="001F5AB1"/>
    <w:rsid w:val="002001F9"/>
    <w:rsid w:val="00200579"/>
    <w:rsid w:val="00201337"/>
    <w:rsid w:val="002022EA"/>
    <w:rsid w:val="002037D7"/>
    <w:rsid w:val="002044E9"/>
    <w:rsid w:val="002045BA"/>
    <w:rsid w:val="00205B17"/>
    <w:rsid w:val="00205D9B"/>
    <w:rsid w:val="002074A6"/>
    <w:rsid w:val="002115A6"/>
    <w:rsid w:val="00213436"/>
    <w:rsid w:val="00214033"/>
    <w:rsid w:val="002176C4"/>
    <w:rsid w:val="002204DA"/>
    <w:rsid w:val="0022371A"/>
    <w:rsid w:val="00224DAB"/>
    <w:rsid w:val="0022582A"/>
    <w:rsid w:val="00237785"/>
    <w:rsid w:val="002406D3"/>
    <w:rsid w:val="00241FAE"/>
    <w:rsid w:val="00243F03"/>
    <w:rsid w:val="00246546"/>
    <w:rsid w:val="002505E9"/>
    <w:rsid w:val="00251FB9"/>
    <w:rsid w:val="002520AD"/>
    <w:rsid w:val="00255FD9"/>
    <w:rsid w:val="0025660A"/>
    <w:rsid w:val="00257DF8"/>
    <w:rsid w:val="00257E4A"/>
    <w:rsid w:val="0026038D"/>
    <w:rsid w:val="00260BD5"/>
    <w:rsid w:val="00263B38"/>
    <w:rsid w:val="00263D78"/>
    <w:rsid w:val="0027175D"/>
    <w:rsid w:val="0027318E"/>
    <w:rsid w:val="002735DD"/>
    <w:rsid w:val="00274B97"/>
    <w:rsid w:val="00286250"/>
    <w:rsid w:val="00290909"/>
    <w:rsid w:val="00296AE1"/>
    <w:rsid w:val="0029793F"/>
    <w:rsid w:val="002A1C42"/>
    <w:rsid w:val="002A617C"/>
    <w:rsid w:val="002A71CF"/>
    <w:rsid w:val="002B2CF0"/>
    <w:rsid w:val="002B3E9D"/>
    <w:rsid w:val="002B47BD"/>
    <w:rsid w:val="002B56A7"/>
    <w:rsid w:val="002B574E"/>
    <w:rsid w:val="002B59A9"/>
    <w:rsid w:val="002C1E38"/>
    <w:rsid w:val="002C77F4"/>
    <w:rsid w:val="002D0869"/>
    <w:rsid w:val="002D0AE3"/>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4D60"/>
    <w:rsid w:val="00315745"/>
    <w:rsid w:val="00315CE3"/>
    <w:rsid w:val="0031629B"/>
    <w:rsid w:val="00316C04"/>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2283"/>
    <w:rsid w:val="00356472"/>
    <w:rsid w:val="003621C3"/>
    <w:rsid w:val="00362816"/>
    <w:rsid w:val="0036382D"/>
    <w:rsid w:val="00373584"/>
    <w:rsid w:val="00380350"/>
    <w:rsid w:val="00380B4E"/>
    <w:rsid w:val="00380F88"/>
    <w:rsid w:val="003816E4"/>
    <w:rsid w:val="00381F7A"/>
    <w:rsid w:val="00382C28"/>
    <w:rsid w:val="00385950"/>
    <w:rsid w:val="0038597C"/>
    <w:rsid w:val="0039131E"/>
    <w:rsid w:val="003A04A6"/>
    <w:rsid w:val="003A0E80"/>
    <w:rsid w:val="003A2A4F"/>
    <w:rsid w:val="003A6A32"/>
    <w:rsid w:val="003A7759"/>
    <w:rsid w:val="003A7F6E"/>
    <w:rsid w:val="003B03EA"/>
    <w:rsid w:val="003B76F0"/>
    <w:rsid w:val="003C138B"/>
    <w:rsid w:val="003C7C34"/>
    <w:rsid w:val="003D0F37"/>
    <w:rsid w:val="003D2A7A"/>
    <w:rsid w:val="003D3B40"/>
    <w:rsid w:val="003D5150"/>
    <w:rsid w:val="003E6D42"/>
    <w:rsid w:val="003F1C3A"/>
    <w:rsid w:val="003F4DE4"/>
    <w:rsid w:val="003F70D2"/>
    <w:rsid w:val="003F7FB7"/>
    <w:rsid w:val="004000DE"/>
    <w:rsid w:val="0040731E"/>
    <w:rsid w:val="00414698"/>
    <w:rsid w:val="00415649"/>
    <w:rsid w:val="00424230"/>
    <w:rsid w:val="00424F36"/>
    <w:rsid w:val="0042565E"/>
    <w:rsid w:val="00425FC0"/>
    <w:rsid w:val="00430A76"/>
    <w:rsid w:val="00432C05"/>
    <w:rsid w:val="00440379"/>
    <w:rsid w:val="00441393"/>
    <w:rsid w:val="00442190"/>
    <w:rsid w:val="00443847"/>
    <w:rsid w:val="004441F8"/>
    <w:rsid w:val="00447CF0"/>
    <w:rsid w:val="00456543"/>
    <w:rsid w:val="00456DE1"/>
    <w:rsid w:val="00456F10"/>
    <w:rsid w:val="00462095"/>
    <w:rsid w:val="00463B48"/>
    <w:rsid w:val="0046464D"/>
    <w:rsid w:val="00465C80"/>
    <w:rsid w:val="004717C8"/>
    <w:rsid w:val="00473FA6"/>
    <w:rsid w:val="00474746"/>
    <w:rsid w:val="00476942"/>
    <w:rsid w:val="00477D62"/>
    <w:rsid w:val="00481845"/>
    <w:rsid w:val="00481C27"/>
    <w:rsid w:val="004871A2"/>
    <w:rsid w:val="00487229"/>
    <w:rsid w:val="004908B8"/>
    <w:rsid w:val="00492A8D"/>
    <w:rsid w:val="00493A0D"/>
    <w:rsid w:val="00493B3C"/>
    <w:rsid w:val="004944C8"/>
    <w:rsid w:val="00494A96"/>
    <w:rsid w:val="00495DDA"/>
    <w:rsid w:val="00496CA3"/>
    <w:rsid w:val="004A0EBF"/>
    <w:rsid w:val="004A3751"/>
    <w:rsid w:val="004A4EC4"/>
    <w:rsid w:val="004B10A5"/>
    <w:rsid w:val="004B744B"/>
    <w:rsid w:val="004C0C7E"/>
    <w:rsid w:val="004C0E4B"/>
    <w:rsid w:val="004C4A67"/>
    <w:rsid w:val="004D3D89"/>
    <w:rsid w:val="004D4109"/>
    <w:rsid w:val="004D5003"/>
    <w:rsid w:val="004D6C87"/>
    <w:rsid w:val="004E0BBB"/>
    <w:rsid w:val="004E1D57"/>
    <w:rsid w:val="004E2F16"/>
    <w:rsid w:val="004E3B74"/>
    <w:rsid w:val="004E6502"/>
    <w:rsid w:val="004F2AA4"/>
    <w:rsid w:val="004F3603"/>
    <w:rsid w:val="004F4AAE"/>
    <w:rsid w:val="004F5930"/>
    <w:rsid w:val="004F6196"/>
    <w:rsid w:val="00500057"/>
    <w:rsid w:val="00503044"/>
    <w:rsid w:val="005051B1"/>
    <w:rsid w:val="0052035B"/>
    <w:rsid w:val="00523666"/>
    <w:rsid w:val="00523F5C"/>
    <w:rsid w:val="00525922"/>
    <w:rsid w:val="00526234"/>
    <w:rsid w:val="00531C10"/>
    <w:rsid w:val="00534F34"/>
    <w:rsid w:val="0053692E"/>
    <w:rsid w:val="005378A6"/>
    <w:rsid w:val="00540D36"/>
    <w:rsid w:val="00541ED1"/>
    <w:rsid w:val="00547837"/>
    <w:rsid w:val="00550051"/>
    <w:rsid w:val="00553FE0"/>
    <w:rsid w:val="00557434"/>
    <w:rsid w:val="00563ED2"/>
    <w:rsid w:val="0056653E"/>
    <w:rsid w:val="005721EF"/>
    <w:rsid w:val="00573B36"/>
    <w:rsid w:val="00574ADC"/>
    <w:rsid w:val="005805D2"/>
    <w:rsid w:val="00581239"/>
    <w:rsid w:val="00584A4F"/>
    <w:rsid w:val="00586C48"/>
    <w:rsid w:val="00586C66"/>
    <w:rsid w:val="00591B58"/>
    <w:rsid w:val="00593EFC"/>
    <w:rsid w:val="00595415"/>
    <w:rsid w:val="00597652"/>
    <w:rsid w:val="005A0703"/>
    <w:rsid w:val="005A080B"/>
    <w:rsid w:val="005B12A5"/>
    <w:rsid w:val="005B2BD8"/>
    <w:rsid w:val="005B665E"/>
    <w:rsid w:val="005C099E"/>
    <w:rsid w:val="005C161A"/>
    <w:rsid w:val="005C1BCB"/>
    <w:rsid w:val="005C2312"/>
    <w:rsid w:val="005C4735"/>
    <w:rsid w:val="005C5C63"/>
    <w:rsid w:val="005C7A06"/>
    <w:rsid w:val="005D03E9"/>
    <w:rsid w:val="005D304B"/>
    <w:rsid w:val="005D329D"/>
    <w:rsid w:val="005D3920"/>
    <w:rsid w:val="005D6E5D"/>
    <w:rsid w:val="005E091A"/>
    <w:rsid w:val="005E3989"/>
    <w:rsid w:val="005E4659"/>
    <w:rsid w:val="005E5AB7"/>
    <w:rsid w:val="005E657A"/>
    <w:rsid w:val="005E7063"/>
    <w:rsid w:val="005F0617"/>
    <w:rsid w:val="005F1314"/>
    <w:rsid w:val="005F1386"/>
    <w:rsid w:val="005F17C2"/>
    <w:rsid w:val="005F7025"/>
    <w:rsid w:val="00600C2B"/>
    <w:rsid w:val="00602675"/>
    <w:rsid w:val="00611C22"/>
    <w:rsid w:val="006127AC"/>
    <w:rsid w:val="00617F2F"/>
    <w:rsid w:val="00620C1E"/>
    <w:rsid w:val="00622C26"/>
    <w:rsid w:val="00634A78"/>
    <w:rsid w:val="00641794"/>
    <w:rsid w:val="00642025"/>
    <w:rsid w:val="00642CC8"/>
    <w:rsid w:val="00642ECC"/>
    <w:rsid w:val="0064416D"/>
    <w:rsid w:val="00646AFD"/>
    <w:rsid w:val="00646E87"/>
    <w:rsid w:val="0065107F"/>
    <w:rsid w:val="00652200"/>
    <w:rsid w:val="00661946"/>
    <w:rsid w:val="00664174"/>
    <w:rsid w:val="00664D43"/>
    <w:rsid w:val="00666061"/>
    <w:rsid w:val="006661E7"/>
    <w:rsid w:val="00667424"/>
    <w:rsid w:val="00667792"/>
    <w:rsid w:val="00671677"/>
    <w:rsid w:val="00672D8E"/>
    <w:rsid w:val="00673575"/>
    <w:rsid w:val="006744D8"/>
    <w:rsid w:val="006750F2"/>
    <w:rsid w:val="006752D6"/>
    <w:rsid w:val="00675E02"/>
    <w:rsid w:val="00681A4C"/>
    <w:rsid w:val="0068553C"/>
    <w:rsid w:val="00685F34"/>
    <w:rsid w:val="00691F5B"/>
    <w:rsid w:val="00692325"/>
    <w:rsid w:val="00693B1F"/>
    <w:rsid w:val="00695656"/>
    <w:rsid w:val="006975A8"/>
    <w:rsid w:val="006A1012"/>
    <w:rsid w:val="006A36E0"/>
    <w:rsid w:val="006B54CC"/>
    <w:rsid w:val="006B5D72"/>
    <w:rsid w:val="006C1376"/>
    <w:rsid w:val="006C1578"/>
    <w:rsid w:val="006C48F9"/>
    <w:rsid w:val="006C6CBA"/>
    <w:rsid w:val="006C6CC2"/>
    <w:rsid w:val="006D0898"/>
    <w:rsid w:val="006D69D7"/>
    <w:rsid w:val="006E0E7D"/>
    <w:rsid w:val="006E10BF"/>
    <w:rsid w:val="006E5AE9"/>
    <w:rsid w:val="006F1C14"/>
    <w:rsid w:val="006F4B80"/>
    <w:rsid w:val="00703A6A"/>
    <w:rsid w:val="00703BC9"/>
    <w:rsid w:val="007055BE"/>
    <w:rsid w:val="00710647"/>
    <w:rsid w:val="00722236"/>
    <w:rsid w:val="00723824"/>
    <w:rsid w:val="00725CCA"/>
    <w:rsid w:val="0072737A"/>
    <w:rsid w:val="007311E7"/>
    <w:rsid w:val="00731DEE"/>
    <w:rsid w:val="00734BC6"/>
    <w:rsid w:val="0074084C"/>
    <w:rsid w:val="00743608"/>
    <w:rsid w:val="00744B9F"/>
    <w:rsid w:val="007541D3"/>
    <w:rsid w:val="007577D7"/>
    <w:rsid w:val="00760004"/>
    <w:rsid w:val="00761A94"/>
    <w:rsid w:val="007715E8"/>
    <w:rsid w:val="00776004"/>
    <w:rsid w:val="00777956"/>
    <w:rsid w:val="0078486B"/>
    <w:rsid w:val="00785A39"/>
    <w:rsid w:val="00787D8A"/>
    <w:rsid w:val="00790277"/>
    <w:rsid w:val="00791EBC"/>
    <w:rsid w:val="00793577"/>
    <w:rsid w:val="00795637"/>
    <w:rsid w:val="007A3389"/>
    <w:rsid w:val="007A446A"/>
    <w:rsid w:val="007A447D"/>
    <w:rsid w:val="007A4FEF"/>
    <w:rsid w:val="007A53A6"/>
    <w:rsid w:val="007A6159"/>
    <w:rsid w:val="007B27E9"/>
    <w:rsid w:val="007B2C5B"/>
    <w:rsid w:val="007B2D11"/>
    <w:rsid w:val="007B4994"/>
    <w:rsid w:val="007B6700"/>
    <w:rsid w:val="007B6A93"/>
    <w:rsid w:val="007B7377"/>
    <w:rsid w:val="007B7BEC"/>
    <w:rsid w:val="007C3D51"/>
    <w:rsid w:val="007C49B8"/>
    <w:rsid w:val="007D1805"/>
    <w:rsid w:val="007D2107"/>
    <w:rsid w:val="007D3A42"/>
    <w:rsid w:val="007D5895"/>
    <w:rsid w:val="007D77AB"/>
    <w:rsid w:val="007D7FB4"/>
    <w:rsid w:val="007E28D0"/>
    <w:rsid w:val="007E30DF"/>
    <w:rsid w:val="007F2C43"/>
    <w:rsid w:val="007F3052"/>
    <w:rsid w:val="007F7544"/>
    <w:rsid w:val="00800995"/>
    <w:rsid w:val="00804736"/>
    <w:rsid w:val="0080602A"/>
    <w:rsid w:val="008069C5"/>
    <w:rsid w:val="0081117E"/>
    <w:rsid w:val="00813305"/>
    <w:rsid w:val="00816F79"/>
    <w:rsid w:val="008172F8"/>
    <w:rsid w:val="00820878"/>
    <w:rsid w:val="00820C2C"/>
    <w:rsid w:val="00827301"/>
    <w:rsid w:val="008310C9"/>
    <w:rsid w:val="008326B2"/>
    <w:rsid w:val="00833CB1"/>
    <w:rsid w:val="00834150"/>
    <w:rsid w:val="00834B52"/>
    <w:rsid w:val="008357F2"/>
    <w:rsid w:val="00835EA0"/>
    <w:rsid w:val="0084098D"/>
    <w:rsid w:val="008416E0"/>
    <w:rsid w:val="00841E7A"/>
    <w:rsid w:val="00842019"/>
    <w:rsid w:val="00843CED"/>
    <w:rsid w:val="00844B35"/>
    <w:rsid w:val="00846831"/>
    <w:rsid w:val="00846D0C"/>
    <w:rsid w:val="00847B32"/>
    <w:rsid w:val="00854BCE"/>
    <w:rsid w:val="00857346"/>
    <w:rsid w:val="00860206"/>
    <w:rsid w:val="00865532"/>
    <w:rsid w:val="00867686"/>
    <w:rsid w:val="0087303D"/>
    <w:rsid w:val="0087378D"/>
    <w:rsid w:val="008737D3"/>
    <w:rsid w:val="00874179"/>
    <w:rsid w:val="008747E0"/>
    <w:rsid w:val="00876841"/>
    <w:rsid w:val="00882B3C"/>
    <w:rsid w:val="00886203"/>
    <w:rsid w:val="008869DB"/>
    <w:rsid w:val="00886C21"/>
    <w:rsid w:val="0088783D"/>
    <w:rsid w:val="008972C3"/>
    <w:rsid w:val="008A28D9"/>
    <w:rsid w:val="008A30BA"/>
    <w:rsid w:val="008A52DC"/>
    <w:rsid w:val="008A5435"/>
    <w:rsid w:val="008B62E0"/>
    <w:rsid w:val="008C273A"/>
    <w:rsid w:val="008C2A0C"/>
    <w:rsid w:val="008C33B5"/>
    <w:rsid w:val="008C3A72"/>
    <w:rsid w:val="008C6969"/>
    <w:rsid w:val="008D115B"/>
    <w:rsid w:val="008D2519"/>
    <w:rsid w:val="008D45D2"/>
    <w:rsid w:val="008D5CCD"/>
    <w:rsid w:val="008D65D1"/>
    <w:rsid w:val="008E0719"/>
    <w:rsid w:val="008E1F69"/>
    <w:rsid w:val="008E76B1"/>
    <w:rsid w:val="008F0910"/>
    <w:rsid w:val="008F179B"/>
    <w:rsid w:val="008F34F4"/>
    <w:rsid w:val="008F38BB"/>
    <w:rsid w:val="008F57D8"/>
    <w:rsid w:val="00902834"/>
    <w:rsid w:val="009037F5"/>
    <w:rsid w:val="009072A9"/>
    <w:rsid w:val="009110DD"/>
    <w:rsid w:val="00913056"/>
    <w:rsid w:val="00914E26"/>
    <w:rsid w:val="0091590F"/>
    <w:rsid w:val="00915FA0"/>
    <w:rsid w:val="009217F2"/>
    <w:rsid w:val="00923B4D"/>
    <w:rsid w:val="0092540C"/>
    <w:rsid w:val="00925B39"/>
    <w:rsid w:val="00925E0F"/>
    <w:rsid w:val="00931A57"/>
    <w:rsid w:val="00933EE0"/>
    <w:rsid w:val="0093492E"/>
    <w:rsid w:val="00936870"/>
    <w:rsid w:val="009414E6"/>
    <w:rsid w:val="009464BD"/>
    <w:rsid w:val="00947A3F"/>
    <w:rsid w:val="00950B15"/>
    <w:rsid w:val="0095450F"/>
    <w:rsid w:val="009562A3"/>
    <w:rsid w:val="00956901"/>
    <w:rsid w:val="0096203C"/>
    <w:rsid w:val="00962433"/>
    <w:rsid w:val="00962EC1"/>
    <w:rsid w:val="009630F5"/>
    <w:rsid w:val="00964054"/>
    <w:rsid w:val="009656B9"/>
    <w:rsid w:val="00966361"/>
    <w:rsid w:val="00967DD9"/>
    <w:rsid w:val="00971591"/>
    <w:rsid w:val="00974564"/>
    <w:rsid w:val="00974B53"/>
    <w:rsid w:val="00974E99"/>
    <w:rsid w:val="00975F95"/>
    <w:rsid w:val="009764FA"/>
    <w:rsid w:val="00980192"/>
    <w:rsid w:val="00980799"/>
    <w:rsid w:val="009812B5"/>
    <w:rsid w:val="00982A22"/>
    <w:rsid w:val="009830CC"/>
    <w:rsid w:val="00983287"/>
    <w:rsid w:val="009853BA"/>
    <w:rsid w:val="0098655E"/>
    <w:rsid w:val="00994D97"/>
    <w:rsid w:val="00997310"/>
    <w:rsid w:val="0099752C"/>
    <w:rsid w:val="009A07B7"/>
    <w:rsid w:val="009A651C"/>
    <w:rsid w:val="009B0C65"/>
    <w:rsid w:val="009B1545"/>
    <w:rsid w:val="009B372E"/>
    <w:rsid w:val="009B5023"/>
    <w:rsid w:val="009B785E"/>
    <w:rsid w:val="009C192A"/>
    <w:rsid w:val="009C26F8"/>
    <w:rsid w:val="009C387B"/>
    <w:rsid w:val="009C609E"/>
    <w:rsid w:val="009D1D7E"/>
    <w:rsid w:val="009D25B8"/>
    <w:rsid w:val="009D26AB"/>
    <w:rsid w:val="009D6A98"/>
    <w:rsid w:val="009D6B98"/>
    <w:rsid w:val="009E1449"/>
    <w:rsid w:val="009E16EC"/>
    <w:rsid w:val="009E1F25"/>
    <w:rsid w:val="009E433C"/>
    <w:rsid w:val="009E4A4D"/>
    <w:rsid w:val="009E6578"/>
    <w:rsid w:val="009F081F"/>
    <w:rsid w:val="009F4A19"/>
    <w:rsid w:val="00A06A0E"/>
    <w:rsid w:val="00A06A3D"/>
    <w:rsid w:val="00A10EBA"/>
    <w:rsid w:val="00A11128"/>
    <w:rsid w:val="00A12AAD"/>
    <w:rsid w:val="00A13E56"/>
    <w:rsid w:val="00A14FE7"/>
    <w:rsid w:val="00A15050"/>
    <w:rsid w:val="00A179F2"/>
    <w:rsid w:val="00A22388"/>
    <w:rsid w:val="00A227BF"/>
    <w:rsid w:val="00A23CAC"/>
    <w:rsid w:val="00A24838"/>
    <w:rsid w:val="00A2743E"/>
    <w:rsid w:val="00A3074A"/>
    <w:rsid w:val="00A30C33"/>
    <w:rsid w:val="00A40223"/>
    <w:rsid w:val="00A4308C"/>
    <w:rsid w:val="00A44836"/>
    <w:rsid w:val="00A52396"/>
    <w:rsid w:val="00A524B5"/>
    <w:rsid w:val="00A549B3"/>
    <w:rsid w:val="00A56184"/>
    <w:rsid w:val="00A6324B"/>
    <w:rsid w:val="00A67954"/>
    <w:rsid w:val="00A71456"/>
    <w:rsid w:val="00A71BBC"/>
    <w:rsid w:val="00A72893"/>
    <w:rsid w:val="00A72ED7"/>
    <w:rsid w:val="00A8083F"/>
    <w:rsid w:val="00A86343"/>
    <w:rsid w:val="00A86869"/>
    <w:rsid w:val="00A87080"/>
    <w:rsid w:val="00A9075F"/>
    <w:rsid w:val="00A90AAC"/>
    <w:rsid w:val="00A90D86"/>
    <w:rsid w:val="00A91DBA"/>
    <w:rsid w:val="00A97900"/>
    <w:rsid w:val="00AA1B91"/>
    <w:rsid w:val="00AA1D7A"/>
    <w:rsid w:val="00AA3E01"/>
    <w:rsid w:val="00AA492E"/>
    <w:rsid w:val="00AB0BFA"/>
    <w:rsid w:val="00AB2C66"/>
    <w:rsid w:val="00AB76B7"/>
    <w:rsid w:val="00AC2565"/>
    <w:rsid w:val="00AC33A2"/>
    <w:rsid w:val="00AC583D"/>
    <w:rsid w:val="00AC5C67"/>
    <w:rsid w:val="00AD12E6"/>
    <w:rsid w:val="00AD38F7"/>
    <w:rsid w:val="00AE547C"/>
    <w:rsid w:val="00AE65F1"/>
    <w:rsid w:val="00AE6BB4"/>
    <w:rsid w:val="00AE74AD"/>
    <w:rsid w:val="00AF0195"/>
    <w:rsid w:val="00AF159C"/>
    <w:rsid w:val="00B01873"/>
    <w:rsid w:val="00B04CF5"/>
    <w:rsid w:val="00B0572F"/>
    <w:rsid w:val="00B05B1A"/>
    <w:rsid w:val="00B074AB"/>
    <w:rsid w:val="00B07717"/>
    <w:rsid w:val="00B109FC"/>
    <w:rsid w:val="00B16334"/>
    <w:rsid w:val="00B17253"/>
    <w:rsid w:val="00B250D6"/>
    <w:rsid w:val="00B2583D"/>
    <w:rsid w:val="00B25BFE"/>
    <w:rsid w:val="00B26A2D"/>
    <w:rsid w:val="00B27D50"/>
    <w:rsid w:val="00B27E9E"/>
    <w:rsid w:val="00B31A41"/>
    <w:rsid w:val="00B40199"/>
    <w:rsid w:val="00B43D37"/>
    <w:rsid w:val="00B453D3"/>
    <w:rsid w:val="00B45400"/>
    <w:rsid w:val="00B46542"/>
    <w:rsid w:val="00B502FF"/>
    <w:rsid w:val="00B50B90"/>
    <w:rsid w:val="00B50E28"/>
    <w:rsid w:val="00B55ACF"/>
    <w:rsid w:val="00B56A75"/>
    <w:rsid w:val="00B57EB6"/>
    <w:rsid w:val="00B6066D"/>
    <w:rsid w:val="00B6150E"/>
    <w:rsid w:val="00B63DA2"/>
    <w:rsid w:val="00B643DF"/>
    <w:rsid w:val="00B65300"/>
    <w:rsid w:val="00B658B7"/>
    <w:rsid w:val="00B67422"/>
    <w:rsid w:val="00B70BD4"/>
    <w:rsid w:val="00B712CA"/>
    <w:rsid w:val="00B73463"/>
    <w:rsid w:val="00B75110"/>
    <w:rsid w:val="00B90123"/>
    <w:rsid w:val="00B9016D"/>
    <w:rsid w:val="00BA0F98"/>
    <w:rsid w:val="00BA1517"/>
    <w:rsid w:val="00BA1C02"/>
    <w:rsid w:val="00BA4E39"/>
    <w:rsid w:val="00BA67FD"/>
    <w:rsid w:val="00BA77BF"/>
    <w:rsid w:val="00BA7C48"/>
    <w:rsid w:val="00BC251F"/>
    <w:rsid w:val="00BC27F6"/>
    <w:rsid w:val="00BC39F4"/>
    <w:rsid w:val="00BC7FE0"/>
    <w:rsid w:val="00BD0FFB"/>
    <w:rsid w:val="00BD150C"/>
    <w:rsid w:val="00BD1587"/>
    <w:rsid w:val="00BD5899"/>
    <w:rsid w:val="00BD6415"/>
    <w:rsid w:val="00BD6A20"/>
    <w:rsid w:val="00BD7EE1"/>
    <w:rsid w:val="00BE5568"/>
    <w:rsid w:val="00BE5764"/>
    <w:rsid w:val="00BF1358"/>
    <w:rsid w:val="00BF4148"/>
    <w:rsid w:val="00C0059D"/>
    <w:rsid w:val="00C0106D"/>
    <w:rsid w:val="00C130C5"/>
    <w:rsid w:val="00C133BE"/>
    <w:rsid w:val="00C1400A"/>
    <w:rsid w:val="00C222B4"/>
    <w:rsid w:val="00C24ED0"/>
    <w:rsid w:val="00C262E4"/>
    <w:rsid w:val="00C27A43"/>
    <w:rsid w:val="00C33E20"/>
    <w:rsid w:val="00C35CF6"/>
    <w:rsid w:val="00C3725B"/>
    <w:rsid w:val="00C401B7"/>
    <w:rsid w:val="00C43217"/>
    <w:rsid w:val="00C44E2A"/>
    <w:rsid w:val="00C4538F"/>
    <w:rsid w:val="00C473B5"/>
    <w:rsid w:val="00C50FFB"/>
    <w:rsid w:val="00C522BE"/>
    <w:rsid w:val="00C52413"/>
    <w:rsid w:val="00C533EC"/>
    <w:rsid w:val="00C5470E"/>
    <w:rsid w:val="00C55EFB"/>
    <w:rsid w:val="00C5605B"/>
    <w:rsid w:val="00C56585"/>
    <w:rsid w:val="00C56B3F"/>
    <w:rsid w:val="00C6262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368A"/>
    <w:rsid w:val="00C953B8"/>
    <w:rsid w:val="00C9558A"/>
    <w:rsid w:val="00C966EB"/>
    <w:rsid w:val="00CA004F"/>
    <w:rsid w:val="00CA04B1"/>
    <w:rsid w:val="00CA25EE"/>
    <w:rsid w:val="00CA2DFC"/>
    <w:rsid w:val="00CA4A2F"/>
    <w:rsid w:val="00CA4B9B"/>
    <w:rsid w:val="00CA4EC9"/>
    <w:rsid w:val="00CB03D4"/>
    <w:rsid w:val="00CB0617"/>
    <w:rsid w:val="00CB137B"/>
    <w:rsid w:val="00CB59F3"/>
    <w:rsid w:val="00CB7D0F"/>
    <w:rsid w:val="00CC0BCB"/>
    <w:rsid w:val="00CC35EF"/>
    <w:rsid w:val="00CC5048"/>
    <w:rsid w:val="00CC6246"/>
    <w:rsid w:val="00CD0232"/>
    <w:rsid w:val="00CD3173"/>
    <w:rsid w:val="00CD7ABB"/>
    <w:rsid w:val="00CD7F7E"/>
    <w:rsid w:val="00CE3315"/>
    <w:rsid w:val="00CE5E46"/>
    <w:rsid w:val="00CF10E3"/>
    <w:rsid w:val="00CF49CC"/>
    <w:rsid w:val="00D04F0B"/>
    <w:rsid w:val="00D1463A"/>
    <w:rsid w:val="00D15FDC"/>
    <w:rsid w:val="00D17654"/>
    <w:rsid w:val="00D21DCD"/>
    <w:rsid w:val="00D252C9"/>
    <w:rsid w:val="00D259A3"/>
    <w:rsid w:val="00D270FA"/>
    <w:rsid w:val="00D27A80"/>
    <w:rsid w:val="00D32DDF"/>
    <w:rsid w:val="00D33C83"/>
    <w:rsid w:val="00D35DB4"/>
    <w:rsid w:val="00D35E7C"/>
    <w:rsid w:val="00D36206"/>
    <w:rsid w:val="00D3700C"/>
    <w:rsid w:val="00D41940"/>
    <w:rsid w:val="00D506B7"/>
    <w:rsid w:val="00D5329F"/>
    <w:rsid w:val="00D603BF"/>
    <w:rsid w:val="00D638E0"/>
    <w:rsid w:val="00D653B1"/>
    <w:rsid w:val="00D740A5"/>
    <w:rsid w:val="00D74AE1"/>
    <w:rsid w:val="00D75A57"/>
    <w:rsid w:val="00D75D42"/>
    <w:rsid w:val="00D80A15"/>
    <w:rsid w:val="00D80B20"/>
    <w:rsid w:val="00D80EB4"/>
    <w:rsid w:val="00D83DF2"/>
    <w:rsid w:val="00D865A8"/>
    <w:rsid w:val="00D9012A"/>
    <w:rsid w:val="00D91483"/>
    <w:rsid w:val="00D91608"/>
    <w:rsid w:val="00D92C2D"/>
    <w:rsid w:val="00D9361E"/>
    <w:rsid w:val="00D94F38"/>
    <w:rsid w:val="00D95981"/>
    <w:rsid w:val="00D97A07"/>
    <w:rsid w:val="00DA005A"/>
    <w:rsid w:val="00DA0383"/>
    <w:rsid w:val="00DA17CD"/>
    <w:rsid w:val="00DA56B4"/>
    <w:rsid w:val="00DB25B3"/>
    <w:rsid w:val="00DC1C10"/>
    <w:rsid w:val="00DC6F92"/>
    <w:rsid w:val="00DD1D5F"/>
    <w:rsid w:val="00DD5CB7"/>
    <w:rsid w:val="00DD606F"/>
    <w:rsid w:val="00DD60F2"/>
    <w:rsid w:val="00DD69FB"/>
    <w:rsid w:val="00DE0893"/>
    <w:rsid w:val="00DE0B03"/>
    <w:rsid w:val="00DE2814"/>
    <w:rsid w:val="00DE6796"/>
    <w:rsid w:val="00DF41B2"/>
    <w:rsid w:val="00DF76E9"/>
    <w:rsid w:val="00E003B5"/>
    <w:rsid w:val="00E01272"/>
    <w:rsid w:val="00E03067"/>
    <w:rsid w:val="00E03814"/>
    <w:rsid w:val="00E03846"/>
    <w:rsid w:val="00E03A07"/>
    <w:rsid w:val="00E04E4B"/>
    <w:rsid w:val="00E06421"/>
    <w:rsid w:val="00E10BDB"/>
    <w:rsid w:val="00E16EB4"/>
    <w:rsid w:val="00E17487"/>
    <w:rsid w:val="00E20A7D"/>
    <w:rsid w:val="00E21A27"/>
    <w:rsid w:val="00E22643"/>
    <w:rsid w:val="00E22710"/>
    <w:rsid w:val="00E27A2F"/>
    <w:rsid w:val="00E30A98"/>
    <w:rsid w:val="00E346AA"/>
    <w:rsid w:val="00E42A94"/>
    <w:rsid w:val="00E4395E"/>
    <w:rsid w:val="00E458BF"/>
    <w:rsid w:val="00E47285"/>
    <w:rsid w:val="00E5035D"/>
    <w:rsid w:val="00E51C33"/>
    <w:rsid w:val="00E54676"/>
    <w:rsid w:val="00E54AD5"/>
    <w:rsid w:val="00E54BFB"/>
    <w:rsid w:val="00E54CD7"/>
    <w:rsid w:val="00E655D2"/>
    <w:rsid w:val="00E706E7"/>
    <w:rsid w:val="00E76B2C"/>
    <w:rsid w:val="00E77587"/>
    <w:rsid w:val="00E808AD"/>
    <w:rsid w:val="00E818AD"/>
    <w:rsid w:val="00E84229"/>
    <w:rsid w:val="00E843F0"/>
    <w:rsid w:val="00E84965"/>
    <w:rsid w:val="00E86147"/>
    <w:rsid w:val="00E877DC"/>
    <w:rsid w:val="00E90CF3"/>
    <w:rsid w:val="00E90E4E"/>
    <w:rsid w:val="00E9391E"/>
    <w:rsid w:val="00E93ED1"/>
    <w:rsid w:val="00E96C8E"/>
    <w:rsid w:val="00EA1052"/>
    <w:rsid w:val="00EA1C31"/>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58E2"/>
    <w:rsid w:val="00EC7C87"/>
    <w:rsid w:val="00ED030E"/>
    <w:rsid w:val="00ED2672"/>
    <w:rsid w:val="00ED2A8D"/>
    <w:rsid w:val="00ED3784"/>
    <w:rsid w:val="00ED4450"/>
    <w:rsid w:val="00ED7692"/>
    <w:rsid w:val="00EE2455"/>
    <w:rsid w:val="00EE2F17"/>
    <w:rsid w:val="00EE3A88"/>
    <w:rsid w:val="00EE54CB"/>
    <w:rsid w:val="00EE6424"/>
    <w:rsid w:val="00EF1936"/>
    <w:rsid w:val="00EF1C54"/>
    <w:rsid w:val="00EF404B"/>
    <w:rsid w:val="00F00376"/>
    <w:rsid w:val="00F01347"/>
    <w:rsid w:val="00F01F0C"/>
    <w:rsid w:val="00F02A5A"/>
    <w:rsid w:val="00F06ECB"/>
    <w:rsid w:val="00F1078D"/>
    <w:rsid w:val="00F1085D"/>
    <w:rsid w:val="00F10DD2"/>
    <w:rsid w:val="00F11368"/>
    <w:rsid w:val="00F11764"/>
    <w:rsid w:val="00F118B2"/>
    <w:rsid w:val="00F157E2"/>
    <w:rsid w:val="00F16C7D"/>
    <w:rsid w:val="00F259E2"/>
    <w:rsid w:val="00F30739"/>
    <w:rsid w:val="00F315A4"/>
    <w:rsid w:val="00F346A3"/>
    <w:rsid w:val="00F404B9"/>
    <w:rsid w:val="00F40DC3"/>
    <w:rsid w:val="00F41F0B"/>
    <w:rsid w:val="00F44E91"/>
    <w:rsid w:val="00F45BE1"/>
    <w:rsid w:val="00F45EDF"/>
    <w:rsid w:val="00F50222"/>
    <w:rsid w:val="00F52277"/>
    <w:rsid w:val="00F527AC"/>
    <w:rsid w:val="00F5503F"/>
    <w:rsid w:val="00F55AD7"/>
    <w:rsid w:val="00F61D83"/>
    <w:rsid w:val="00F61E03"/>
    <w:rsid w:val="00F636EF"/>
    <w:rsid w:val="00F64BE0"/>
    <w:rsid w:val="00F654FF"/>
    <w:rsid w:val="00F65DD1"/>
    <w:rsid w:val="00F67367"/>
    <w:rsid w:val="00F707B3"/>
    <w:rsid w:val="00F71135"/>
    <w:rsid w:val="00F730DC"/>
    <w:rsid w:val="00F741EE"/>
    <w:rsid w:val="00F74309"/>
    <w:rsid w:val="00F828E7"/>
    <w:rsid w:val="00F82C35"/>
    <w:rsid w:val="00F83068"/>
    <w:rsid w:val="00F83C6A"/>
    <w:rsid w:val="00F85647"/>
    <w:rsid w:val="00F902D4"/>
    <w:rsid w:val="00F90461"/>
    <w:rsid w:val="00F91B03"/>
    <w:rsid w:val="00F936C7"/>
    <w:rsid w:val="00FA370D"/>
    <w:rsid w:val="00FA5F89"/>
    <w:rsid w:val="00FA66F1"/>
    <w:rsid w:val="00FB5308"/>
    <w:rsid w:val="00FB5647"/>
    <w:rsid w:val="00FC378B"/>
    <w:rsid w:val="00FC3977"/>
    <w:rsid w:val="00FC6DC3"/>
    <w:rsid w:val="00FC7D19"/>
    <w:rsid w:val="00FD2566"/>
    <w:rsid w:val="00FD25C7"/>
    <w:rsid w:val="00FD2F16"/>
    <w:rsid w:val="00FD6065"/>
    <w:rsid w:val="00FE1D34"/>
    <w:rsid w:val="00FE244F"/>
    <w:rsid w:val="00FE2A6F"/>
    <w:rsid w:val="00FE379C"/>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67B9B"/>
  <w15:docId w15:val="{ACF7D993-6C75-4681-B817-DEEA0B66B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835EA0"/>
    <w:pPr>
      <w:spacing w:after="0" w:line="216" w:lineRule="atLeast"/>
    </w:pPr>
    <w:rPr>
      <w:sz w:val="18"/>
      <w:lang w:val="en-GB"/>
    </w:rPr>
  </w:style>
  <w:style w:type="paragraph" w:styleId="Kop1">
    <w:name w:val="heading 1"/>
    <w:next w:val="Standaard"/>
    <w:link w:val="Kop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Kop2">
    <w:name w:val="heading 2"/>
    <w:basedOn w:val="Kop1"/>
    <w:next w:val="Standaard"/>
    <w:link w:val="Kop2Char"/>
    <w:qFormat/>
    <w:rsid w:val="00586C66"/>
    <w:pPr>
      <w:numPr>
        <w:ilvl w:val="1"/>
      </w:numPr>
      <w:ind w:right="709"/>
      <w:outlineLvl w:val="1"/>
    </w:pPr>
    <w:rPr>
      <w:bCs w:val="0"/>
      <w:sz w:val="24"/>
    </w:rPr>
  </w:style>
  <w:style w:type="paragraph" w:styleId="Kop3">
    <w:name w:val="heading 3"/>
    <w:basedOn w:val="Kop2"/>
    <w:next w:val="Plattetekst"/>
    <w:link w:val="Kop3Char"/>
    <w:qFormat/>
    <w:rsid w:val="000418CA"/>
    <w:pPr>
      <w:numPr>
        <w:ilvl w:val="2"/>
      </w:numPr>
      <w:spacing w:before="120" w:after="120"/>
      <w:ind w:right="851"/>
      <w:outlineLvl w:val="2"/>
    </w:pPr>
    <w:rPr>
      <w:bCs/>
      <w:caps w:val="0"/>
      <w:smallCaps/>
    </w:rPr>
  </w:style>
  <w:style w:type="paragraph" w:styleId="Kop4">
    <w:name w:val="heading 4"/>
    <w:basedOn w:val="Kop3"/>
    <w:next w:val="Plattetekst"/>
    <w:link w:val="Kop4Char"/>
    <w:qFormat/>
    <w:rsid w:val="000418CA"/>
    <w:pPr>
      <w:numPr>
        <w:ilvl w:val="3"/>
      </w:numPr>
      <w:ind w:right="992"/>
      <w:outlineLvl w:val="3"/>
    </w:pPr>
    <w:rPr>
      <w:bCs w:val="0"/>
      <w:iCs/>
      <w:smallCaps w:val="0"/>
      <w:sz w:val="22"/>
    </w:rPr>
  </w:style>
  <w:style w:type="paragraph" w:styleId="Kop5">
    <w:name w:val="heading 5"/>
    <w:basedOn w:val="Kop4"/>
    <w:next w:val="Standaard"/>
    <w:link w:val="Kop5Char"/>
    <w:qFormat/>
    <w:rsid w:val="000418CA"/>
    <w:pPr>
      <w:numPr>
        <w:ilvl w:val="4"/>
      </w:numPr>
      <w:spacing w:before="200"/>
      <w:ind w:left="1701" w:hanging="1701"/>
      <w:outlineLvl w:val="4"/>
    </w:pPr>
    <w:rPr>
      <w:b w:val="0"/>
    </w:rPr>
  </w:style>
  <w:style w:type="paragraph" w:styleId="Kop6">
    <w:name w:val="heading 6"/>
    <w:basedOn w:val="Standaard"/>
    <w:next w:val="Standaard"/>
    <w:link w:val="Kop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Kop7">
    <w:name w:val="heading 7"/>
    <w:basedOn w:val="Standaard"/>
    <w:next w:val="Standaard"/>
    <w:link w:val="Kop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link w:val="KoptekstChar"/>
    <w:rsid w:val="00380350"/>
    <w:pPr>
      <w:spacing w:after="0" w:line="240" w:lineRule="exact"/>
    </w:pPr>
    <w:rPr>
      <w:sz w:val="20"/>
      <w:lang w:val="en-GB"/>
    </w:rPr>
  </w:style>
  <w:style w:type="character" w:customStyle="1" w:styleId="KoptekstChar">
    <w:name w:val="Koptekst Char"/>
    <w:basedOn w:val="Standaardalinea-lettertype"/>
    <w:link w:val="Koptekst"/>
    <w:rsid w:val="00380350"/>
    <w:rPr>
      <w:sz w:val="20"/>
      <w:lang w:val="en-GB"/>
    </w:rPr>
  </w:style>
  <w:style w:type="paragraph" w:styleId="Voettekst">
    <w:name w:val="footer"/>
    <w:link w:val="VoettekstChar"/>
    <w:rsid w:val="00CF49CC"/>
    <w:pPr>
      <w:spacing w:after="0" w:line="240" w:lineRule="exact"/>
    </w:pPr>
    <w:rPr>
      <w:sz w:val="20"/>
      <w:lang w:val="en-GB"/>
    </w:rPr>
  </w:style>
  <w:style w:type="character" w:customStyle="1" w:styleId="VoettekstChar">
    <w:name w:val="Voettekst Char"/>
    <w:basedOn w:val="Standaardalinea-lettertype"/>
    <w:link w:val="Voettekst"/>
    <w:rsid w:val="00CF49CC"/>
    <w:rPr>
      <w:sz w:val="20"/>
      <w:lang w:val="en-GB"/>
    </w:rPr>
  </w:style>
  <w:style w:type="paragraph" w:styleId="Ballontekst">
    <w:name w:val="Balloon Text"/>
    <w:basedOn w:val="Standaard"/>
    <w:link w:val="BallontekstChar"/>
    <w:rsid w:val="00EB6F3C"/>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EB6F3C"/>
    <w:rPr>
      <w:rFonts w:ascii="Tahoma" w:hAnsi="Tahoma" w:cs="Tahoma"/>
      <w:sz w:val="16"/>
      <w:szCs w:val="16"/>
      <w:lang w:val="en-US"/>
    </w:rPr>
  </w:style>
  <w:style w:type="table" w:styleId="Tabelraster">
    <w:name w:val="Table Grid"/>
    <w:basedOn w:val="Standaardtabe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Standaard"/>
    <w:rsid w:val="00380350"/>
    <w:pPr>
      <w:spacing w:line="500" w:lineRule="exact"/>
      <w:ind w:left="907" w:right="907"/>
    </w:pPr>
    <w:rPr>
      <w:b/>
      <w:caps/>
      <w:color w:val="FFFFFF" w:themeColor="background1"/>
      <w:sz w:val="50"/>
      <w:szCs w:val="50"/>
    </w:rPr>
  </w:style>
  <w:style w:type="character" w:customStyle="1" w:styleId="Kop1Char">
    <w:name w:val="Kop 1 Char"/>
    <w:basedOn w:val="Standaardalinea-lettertype"/>
    <w:link w:val="Kop1"/>
    <w:rsid w:val="00586C66"/>
    <w:rPr>
      <w:rFonts w:asciiTheme="majorHAnsi" w:eastAsiaTheme="majorEastAsia" w:hAnsiTheme="majorHAnsi" w:cstheme="majorBidi"/>
      <w:b/>
      <w:bCs/>
      <w:caps/>
      <w:color w:val="00558C"/>
      <w:sz w:val="28"/>
      <w:szCs w:val="24"/>
      <w:lang w:val="en-GB"/>
    </w:rPr>
  </w:style>
  <w:style w:type="character" w:customStyle="1" w:styleId="Kop2Char">
    <w:name w:val="Kop 2 Char"/>
    <w:basedOn w:val="Standaardalinea-lettertype"/>
    <w:link w:val="Kop2"/>
    <w:rsid w:val="00586C66"/>
    <w:rPr>
      <w:rFonts w:asciiTheme="majorHAnsi" w:eastAsiaTheme="majorEastAsia" w:hAnsiTheme="majorHAnsi" w:cstheme="majorBidi"/>
      <w:b/>
      <w:caps/>
      <w:color w:val="00558C"/>
      <w:sz w:val="24"/>
      <w:szCs w:val="24"/>
      <w:lang w:val="en-GB"/>
    </w:rPr>
  </w:style>
  <w:style w:type="character" w:customStyle="1" w:styleId="Kop3Char">
    <w:name w:val="Kop 3 Char"/>
    <w:basedOn w:val="Standaardalinea-lettertype"/>
    <w:link w:val="Kop3"/>
    <w:rsid w:val="000418CA"/>
    <w:rPr>
      <w:rFonts w:asciiTheme="majorHAnsi" w:eastAsiaTheme="majorEastAsia" w:hAnsiTheme="majorHAnsi" w:cstheme="majorBidi"/>
      <w:b/>
      <w:bCs/>
      <w:smallCaps/>
      <w:color w:val="00558C"/>
      <w:sz w:val="24"/>
      <w:szCs w:val="24"/>
      <w:lang w:val="en-GB"/>
    </w:rPr>
  </w:style>
  <w:style w:type="paragraph" w:styleId="Lijst">
    <w:name w:val="List"/>
    <w:basedOn w:val="Standaard"/>
    <w:uiPriority w:val="99"/>
    <w:unhideWhenUsed/>
    <w:rsid w:val="00CC6246"/>
    <w:pPr>
      <w:ind w:left="360" w:hanging="360"/>
      <w:contextualSpacing/>
    </w:pPr>
    <w:rPr>
      <w:sz w:val="22"/>
    </w:rPr>
  </w:style>
  <w:style w:type="character" w:customStyle="1" w:styleId="Kop4Char">
    <w:name w:val="Kop 4 Char"/>
    <w:basedOn w:val="Standaardalinea-lettertype"/>
    <w:link w:val="Kop4"/>
    <w:rsid w:val="000418CA"/>
    <w:rPr>
      <w:rFonts w:asciiTheme="majorHAnsi" w:eastAsiaTheme="majorEastAsia" w:hAnsiTheme="majorHAnsi" w:cstheme="majorBidi"/>
      <w:b/>
      <w:iCs/>
      <w:color w:val="00558C"/>
      <w:szCs w:val="24"/>
      <w:lang w:val="en-GB"/>
    </w:rPr>
  </w:style>
  <w:style w:type="character" w:customStyle="1" w:styleId="Kop5Char">
    <w:name w:val="Kop 5 Char"/>
    <w:basedOn w:val="Standaardalinea-lettertype"/>
    <w:link w:val="Kop5"/>
    <w:rsid w:val="000418CA"/>
    <w:rPr>
      <w:rFonts w:asciiTheme="majorHAnsi" w:eastAsiaTheme="majorEastAsia" w:hAnsiTheme="majorHAnsi" w:cstheme="majorBidi"/>
      <w:iCs/>
      <w:color w:val="00558C"/>
      <w:szCs w:val="24"/>
      <w:lang w:val="en-GB"/>
    </w:rPr>
  </w:style>
  <w:style w:type="character" w:customStyle="1" w:styleId="Kop6Char">
    <w:name w:val="Kop 6 Char"/>
    <w:basedOn w:val="Standaardalinea-lettertype"/>
    <w:link w:val="Kop6"/>
    <w:rsid w:val="00CF49CC"/>
    <w:rPr>
      <w:rFonts w:asciiTheme="majorHAnsi" w:eastAsiaTheme="majorEastAsia" w:hAnsiTheme="majorHAnsi" w:cstheme="majorBidi"/>
      <w:i/>
      <w:iCs/>
      <w:color w:val="002A45" w:themeColor="accent1" w:themeShade="7F"/>
      <w:sz w:val="18"/>
      <w:lang w:val="en-GB"/>
    </w:rPr>
  </w:style>
  <w:style w:type="character" w:customStyle="1" w:styleId="Kop7Char">
    <w:name w:val="Kop 7 Char"/>
    <w:basedOn w:val="Standaardalinea-lettertype"/>
    <w:link w:val="Kop7"/>
    <w:rsid w:val="00CF49CC"/>
    <w:rPr>
      <w:rFonts w:asciiTheme="majorHAnsi" w:eastAsiaTheme="majorEastAsia" w:hAnsiTheme="majorHAnsi" w:cstheme="majorBidi"/>
      <w:i/>
      <w:iCs/>
      <w:color w:val="404040" w:themeColor="text1" w:themeTint="BF"/>
      <w:sz w:val="18"/>
      <w:lang w:val="en-GB"/>
    </w:rPr>
  </w:style>
  <w:style w:type="character" w:customStyle="1" w:styleId="Kop8Char">
    <w:name w:val="Kop 8 Char"/>
    <w:basedOn w:val="Standaardalinea-lettertype"/>
    <w:link w:val="Kop8"/>
    <w:rsid w:val="00CF49CC"/>
    <w:rPr>
      <w:rFonts w:asciiTheme="majorHAnsi" w:eastAsiaTheme="majorEastAsia" w:hAnsiTheme="majorHAnsi" w:cstheme="majorBidi"/>
      <w:color w:val="404040" w:themeColor="text1" w:themeTint="BF"/>
      <w:sz w:val="20"/>
      <w:szCs w:val="20"/>
      <w:lang w:val="en-GB"/>
    </w:rPr>
  </w:style>
  <w:style w:type="character" w:customStyle="1" w:styleId="Kop9Char">
    <w:name w:val="Kop 9 Char"/>
    <w:basedOn w:val="Standaardalinea-lettertype"/>
    <w:link w:val="Kop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Standaard"/>
    <w:qFormat/>
    <w:rsid w:val="008310C9"/>
    <w:pPr>
      <w:numPr>
        <w:numId w:val="12"/>
      </w:numPr>
      <w:spacing w:after="120"/>
      <w:ind w:left="992" w:hanging="425"/>
    </w:pPr>
    <w:rPr>
      <w:color w:val="000000" w:themeColor="text1"/>
      <w:sz w:val="22"/>
    </w:rPr>
  </w:style>
  <w:style w:type="paragraph" w:customStyle="1" w:styleId="Bullet2">
    <w:name w:val="Bullet 2"/>
    <w:basedOn w:val="Standaard"/>
    <w:link w:val="Bullet2Char"/>
    <w:qFormat/>
    <w:rsid w:val="008310C9"/>
    <w:pPr>
      <w:numPr>
        <w:numId w:val="13"/>
      </w:numPr>
      <w:spacing w:after="120"/>
      <w:ind w:left="1276" w:hanging="425"/>
    </w:pPr>
    <w:rPr>
      <w:color w:val="000000" w:themeColor="text1"/>
      <w:sz w:val="22"/>
    </w:rPr>
  </w:style>
  <w:style w:type="paragraph" w:customStyle="1" w:styleId="Heading1separationline">
    <w:name w:val="Heading 1 separation line"/>
    <w:basedOn w:val="Standaard"/>
    <w:next w:val="Platte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Standaard"/>
    <w:next w:val="Platte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Standaard"/>
    <w:rsid w:val="00441393"/>
    <w:pPr>
      <w:spacing w:line="180" w:lineRule="exact"/>
      <w:jc w:val="right"/>
    </w:pPr>
    <w:rPr>
      <w:color w:val="00558C" w:themeColor="accent1"/>
    </w:rPr>
  </w:style>
  <w:style w:type="paragraph" w:customStyle="1" w:styleId="Editionnumber">
    <w:name w:val="Edition number"/>
    <w:basedOn w:val="Standaard"/>
    <w:rsid w:val="004E0BBB"/>
    <w:rPr>
      <w:b/>
      <w:color w:val="00558C" w:themeColor="accent1"/>
      <w:sz w:val="50"/>
      <w:szCs w:val="50"/>
    </w:rPr>
  </w:style>
  <w:style w:type="paragraph" w:customStyle="1" w:styleId="Editionnumber-footer">
    <w:name w:val="Edition number - footer"/>
    <w:basedOn w:val="Voettekst"/>
    <w:next w:val="Geenafsta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Koptekst"/>
    <w:rsid w:val="00441393"/>
    <w:pPr>
      <w:pBdr>
        <w:bottom w:val="single" w:sz="8" w:space="12" w:color="00558C" w:themeColor="accent1"/>
      </w:pBdr>
      <w:spacing w:before="100" w:line="560" w:lineRule="exact"/>
    </w:pPr>
    <w:rPr>
      <w:b/>
      <w:caps/>
      <w:color w:val="009FE3" w:themeColor="accent2"/>
      <w:sz w:val="56"/>
      <w:szCs w:val="56"/>
    </w:rPr>
  </w:style>
  <w:style w:type="paragraph" w:styleId="Inhopg1">
    <w:name w:val="toc 1"/>
    <w:basedOn w:val="Standaard"/>
    <w:next w:val="Standaard"/>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hopg2">
    <w:name w:val="toc 2"/>
    <w:basedOn w:val="Standaard"/>
    <w:next w:val="Standaard"/>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Standaardalinea-lettertype"/>
    <w:uiPriority w:val="99"/>
    <w:unhideWhenUsed/>
    <w:rsid w:val="00201337"/>
    <w:rPr>
      <w:color w:val="00558C" w:themeColor="accent1"/>
      <w:u w:val="single"/>
    </w:rPr>
  </w:style>
  <w:style w:type="paragraph" w:styleId="Lijstnummering3">
    <w:name w:val="List Number 3"/>
    <w:basedOn w:val="Standaard"/>
    <w:uiPriority w:val="99"/>
    <w:unhideWhenUsed/>
    <w:rsid w:val="00F90461"/>
    <w:pPr>
      <w:contextualSpacing/>
    </w:pPr>
  </w:style>
  <w:style w:type="paragraph" w:styleId="Lijstmetafbeeldingen">
    <w:name w:val="table of figures"/>
    <w:basedOn w:val="Standaard"/>
    <w:next w:val="Standaard"/>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Standaard"/>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Gemiddeldearcering1">
    <w:name w:val="Medium Shading 1"/>
    <w:basedOn w:val="Standaardtabe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jschrift">
    <w:name w:val="caption"/>
    <w:basedOn w:val="Standaard"/>
    <w:next w:val="Standaard"/>
    <w:uiPriority w:val="35"/>
    <w:rsid w:val="008C33B5"/>
    <w:rPr>
      <w:b/>
      <w:bCs/>
      <w:i/>
      <w:color w:val="575756"/>
      <w:sz w:val="22"/>
      <w:u w:val="single"/>
    </w:rPr>
  </w:style>
  <w:style w:type="paragraph" w:styleId="Inhopg3">
    <w:name w:val="toc 3"/>
    <w:basedOn w:val="Standaard"/>
    <w:next w:val="Standaard"/>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Standaard"/>
    <w:qFormat/>
    <w:rsid w:val="008310C9"/>
    <w:pPr>
      <w:spacing w:after="120"/>
      <w:ind w:left="1134"/>
    </w:pPr>
    <w:rPr>
      <w:sz w:val="22"/>
    </w:rPr>
  </w:style>
  <w:style w:type="character" w:customStyle="1" w:styleId="Bullet2Char">
    <w:name w:val="Bullet 2 Char"/>
    <w:basedOn w:val="Standaardalinea-lettertype"/>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Standaard"/>
    <w:next w:val="Heading2separationline"/>
    <w:qFormat/>
    <w:rsid w:val="00E5035D"/>
    <w:pPr>
      <w:numPr>
        <w:ilvl w:val="2"/>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Plattetekst"/>
    <w:qFormat/>
    <w:rsid w:val="00E5035D"/>
    <w:pPr>
      <w:numPr>
        <w:ilvl w:val="3"/>
      </w:numPr>
    </w:pPr>
    <w:rPr>
      <w:smallCaps w:val="0"/>
      <w:sz w:val="22"/>
    </w:rPr>
  </w:style>
  <w:style w:type="paragraph" w:customStyle="1" w:styleId="AppendixHead5">
    <w:name w:val="Appendix Head 5"/>
    <w:basedOn w:val="AppendixHead4"/>
    <w:next w:val="Plattetekst"/>
    <w:qFormat/>
    <w:rsid w:val="00A90AAC"/>
    <w:pPr>
      <w:numPr>
        <w:ilvl w:val="4"/>
      </w:numPr>
      <w:ind w:left="1701" w:hanging="1701"/>
    </w:pPr>
    <w:rPr>
      <w:b w:val="0"/>
    </w:rPr>
  </w:style>
  <w:style w:type="paragraph" w:customStyle="1" w:styleId="AnnextitleHead1">
    <w:name w:val="Annex title (Head 1)"/>
    <w:next w:val="Platteteks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ardalinea-lettertype"/>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Plattetekst">
    <w:name w:val="Body Text"/>
    <w:basedOn w:val="Standaard"/>
    <w:link w:val="PlattetekstChar"/>
    <w:unhideWhenUsed/>
    <w:qFormat/>
    <w:rsid w:val="00820C2C"/>
    <w:pPr>
      <w:spacing w:after="120"/>
      <w:jc w:val="both"/>
    </w:pPr>
    <w:rPr>
      <w:sz w:val="22"/>
    </w:rPr>
  </w:style>
  <w:style w:type="character" w:customStyle="1" w:styleId="PlattetekstChar">
    <w:name w:val="Platte tekst Char"/>
    <w:basedOn w:val="Standaardalinea-lettertype"/>
    <w:link w:val="Plattetekst"/>
    <w:rsid w:val="00820C2C"/>
    <w:rPr>
      <w:lang w:val="en-GB"/>
    </w:rPr>
  </w:style>
  <w:style w:type="paragraph" w:customStyle="1" w:styleId="AnnexHead4">
    <w:name w:val="Annex Head 4"/>
    <w:basedOn w:val="AnnexHead3"/>
    <w:next w:val="Plattetekst"/>
    <w:qFormat/>
    <w:rsid w:val="000418CA"/>
    <w:pPr>
      <w:numPr>
        <w:ilvl w:val="3"/>
      </w:numPr>
    </w:pPr>
    <w:rPr>
      <w:smallCaps w:val="0"/>
      <w:sz w:val="22"/>
    </w:rPr>
  </w:style>
  <w:style w:type="paragraph" w:customStyle="1" w:styleId="AnnexHead5">
    <w:name w:val="Annex Head 5"/>
    <w:basedOn w:val="Standaard"/>
    <w:next w:val="Platteteks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Verwijzingopmerking">
    <w:name w:val="annotation reference"/>
    <w:basedOn w:val="Standaardalinea-lettertype"/>
    <w:unhideWhenUsed/>
    <w:rsid w:val="00380350"/>
    <w:rPr>
      <w:noProof w:val="0"/>
      <w:sz w:val="18"/>
      <w:szCs w:val="18"/>
      <w:lang w:val="en-GB"/>
    </w:rPr>
  </w:style>
  <w:style w:type="paragraph" w:styleId="Tekstopmerking">
    <w:name w:val="annotation text"/>
    <w:basedOn w:val="Standaard"/>
    <w:link w:val="TekstopmerkingChar"/>
    <w:uiPriority w:val="99"/>
    <w:unhideWhenUsed/>
    <w:rsid w:val="00380350"/>
    <w:pPr>
      <w:spacing w:line="240" w:lineRule="auto"/>
    </w:pPr>
    <w:rPr>
      <w:sz w:val="24"/>
      <w:szCs w:val="24"/>
    </w:rPr>
  </w:style>
  <w:style w:type="character" w:customStyle="1" w:styleId="TekstopmerkingChar">
    <w:name w:val="Tekst opmerking Char"/>
    <w:basedOn w:val="Standaardalinea-lettertype"/>
    <w:link w:val="Tekstopmerking"/>
    <w:uiPriority w:val="99"/>
    <w:rsid w:val="00380350"/>
    <w:rPr>
      <w:sz w:val="24"/>
      <w:szCs w:val="24"/>
      <w:lang w:val="en-GB"/>
    </w:rPr>
  </w:style>
  <w:style w:type="paragraph" w:styleId="Onderwerpvanopmerking">
    <w:name w:val="annotation subject"/>
    <w:basedOn w:val="Tekstopmerking"/>
    <w:next w:val="Tekstopmerking"/>
    <w:link w:val="OnderwerpvanopmerkingChar"/>
    <w:unhideWhenUsed/>
    <w:rsid w:val="00B70BD4"/>
    <w:rPr>
      <w:b/>
      <w:bCs/>
      <w:sz w:val="20"/>
      <w:szCs w:val="20"/>
    </w:rPr>
  </w:style>
  <w:style w:type="character" w:customStyle="1" w:styleId="OnderwerpvanopmerkingChar">
    <w:name w:val="Onderwerp van opmerking Char"/>
    <w:basedOn w:val="TekstopmerkingChar"/>
    <w:link w:val="Onderwerpvanopmerking"/>
    <w:rsid w:val="00B70BD4"/>
    <w:rPr>
      <w:b/>
      <w:bCs/>
      <w:sz w:val="20"/>
      <w:szCs w:val="20"/>
      <w:lang w:val="en-US"/>
    </w:rPr>
  </w:style>
  <w:style w:type="paragraph" w:styleId="Plattetekstinspringen3">
    <w:name w:val="Body Text Indent 3"/>
    <w:basedOn w:val="Standaard"/>
    <w:link w:val="Plattetekstinspringen3Char"/>
    <w:semiHidden/>
    <w:unhideWhenUsed/>
    <w:rsid w:val="00CF49CC"/>
    <w:pPr>
      <w:spacing w:after="120"/>
      <w:ind w:left="360"/>
    </w:pPr>
    <w:rPr>
      <w:sz w:val="16"/>
      <w:szCs w:val="16"/>
    </w:rPr>
  </w:style>
  <w:style w:type="character" w:customStyle="1" w:styleId="Plattetekstinspringen3Char">
    <w:name w:val="Platte tekst inspringen 3 Char"/>
    <w:basedOn w:val="Standaardalinea-lettertype"/>
    <w:link w:val="Plattetekstinspringen3"/>
    <w:semiHidden/>
    <w:rsid w:val="00CF49CC"/>
    <w:rPr>
      <w:sz w:val="16"/>
      <w:szCs w:val="16"/>
      <w:lang w:val="en-GB"/>
    </w:rPr>
  </w:style>
  <w:style w:type="paragraph" w:customStyle="1" w:styleId="InsetList">
    <w:name w:val="Inset List"/>
    <w:basedOn w:val="Standaard"/>
    <w:rsid w:val="006E10BF"/>
    <w:pPr>
      <w:numPr>
        <w:numId w:val="5"/>
      </w:numPr>
      <w:spacing w:after="120"/>
      <w:jc w:val="both"/>
    </w:pPr>
    <w:rPr>
      <w:sz w:val="22"/>
    </w:rPr>
  </w:style>
  <w:style w:type="paragraph" w:customStyle="1" w:styleId="ListofFigures">
    <w:name w:val="List of Figures"/>
    <w:basedOn w:val="Standaard"/>
    <w:next w:val="Standaard"/>
    <w:rsid w:val="00CF49CC"/>
    <w:pPr>
      <w:spacing w:after="240" w:line="480" w:lineRule="atLeast"/>
    </w:pPr>
    <w:rPr>
      <w:b/>
      <w:color w:val="009FE3" w:themeColor="accent2"/>
      <w:sz w:val="40"/>
      <w:szCs w:val="40"/>
    </w:rPr>
  </w:style>
  <w:style w:type="paragraph" w:customStyle="1" w:styleId="Tablecaption">
    <w:name w:val="Table caption"/>
    <w:basedOn w:val="Bijschrift"/>
    <w:next w:val="Standaard"/>
    <w:qFormat/>
    <w:rsid w:val="007A4FEF"/>
    <w:pPr>
      <w:numPr>
        <w:numId w:val="3"/>
      </w:numPr>
      <w:tabs>
        <w:tab w:val="left" w:pos="851"/>
      </w:tabs>
      <w:spacing w:before="240" w:after="240"/>
      <w:jc w:val="center"/>
    </w:pPr>
    <w:rPr>
      <w:b w:val="0"/>
      <w:u w:val="none"/>
    </w:rPr>
  </w:style>
  <w:style w:type="paragraph" w:styleId="Lijstnummering">
    <w:name w:val="List Number"/>
    <w:basedOn w:val="Standaard"/>
    <w:semiHidden/>
    <w:rsid w:val="006E10BF"/>
    <w:pPr>
      <w:numPr>
        <w:numId w:val="7"/>
      </w:numPr>
      <w:contextualSpacing/>
    </w:pPr>
  </w:style>
  <w:style w:type="paragraph" w:styleId="Inhopg4">
    <w:name w:val="toc 4"/>
    <w:basedOn w:val="Standaard"/>
    <w:next w:val="Standaard"/>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Voetnoottekst">
    <w:name w:val="footnote text"/>
    <w:basedOn w:val="Standaard"/>
    <w:link w:val="VoetnoottekstChar"/>
    <w:uiPriority w:val="99"/>
    <w:unhideWhenUsed/>
    <w:rsid w:val="00332A7B"/>
    <w:pPr>
      <w:tabs>
        <w:tab w:val="left" w:pos="425"/>
      </w:tabs>
      <w:spacing w:line="240" w:lineRule="auto"/>
      <w:ind w:left="425" w:hanging="425"/>
    </w:pPr>
    <w:rPr>
      <w:szCs w:val="24"/>
      <w:vertAlign w:val="superscript"/>
    </w:rPr>
  </w:style>
  <w:style w:type="character" w:customStyle="1" w:styleId="VoetnoottekstChar">
    <w:name w:val="Voetnoottekst Char"/>
    <w:basedOn w:val="Standaardalinea-lettertype"/>
    <w:link w:val="Voetnoottekst"/>
    <w:uiPriority w:val="99"/>
    <w:rsid w:val="00332A7B"/>
    <w:rPr>
      <w:sz w:val="18"/>
      <w:szCs w:val="24"/>
      <w:vertAlign w:val="superscript"/>
      <w:lang w:val="en-GB"/>
    </w:rPr>
  </w:style>
  <w:style w:type="character" w:styleId="Voetnootmarkering">
    <w:name w:val="footnote reference"/>
    <w:uiPriority w:val="99"/>
    <w:rsid w:val="00DD69FB"/>
    <w:rPr>
      <w:rFonts w:asciiTheme="minorHAnsi" w:hAnsiTheme="minorHAnsi"/>
      <w:sz w:val="20"/>
      <w:vertAlign w:val="superscript"/>
    </w:rPr>
  </w:style>
  <w:style w:type="character" w:styleId="Paginanummer">
    <w:name w:val="page number"/>
    <w:rsid w:val="006C48F9"/>
    <w:rPr>
      <w:rFonts w:asciiTheme="minorHAnsi" w:hAnsiTheme="minorHAnsi"/>
      <w:sz w:val="15"/>
    </w:rPr>
  </w:style>
  <w:style w:type="paragraph" w:customStyle="1" w:styleId="Footereditionno">
    <w:name w:val="Footer edition no."/>
    <w:basedOn w:val="Standaard"/>
    <w:rsid w:val="00F74309"/>
    <w:pPr>
      <w:tabs>
        <w:tab w:val="right" w:pos="10206"/>
      </w:tabs>
    </w:pPr>
    <w:rPr>
      <w:b/>
      <w:color w:val="00558C"/>
      <w:sz w:val="15"/>
    </w:rPr>
  </w:style>
  <w:style w:type="paragraph" w:customStyle="1" w:styleId="Lista">
    <w:name w:val="List a"/>
    <w:basedOn w:val="Standaard"/>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elsectie">
    <w:name w:val="Outline List 3"/>
    <w:basedOn w:val="Geenlijst"/>
    <w:rsid w:val="006E10BF"/>
    <w:pPr>
      <w:numPr>
        <w:numId w:val="4"/>
      </w:numPr>
    </w:pPr>
  </w:style>
  <w:style w:type="paragraph" w:styleId="Inhopg5">
    <w:name w:val="toc 5"/>
    <w:basedOn w:val="Standaard"/>
    <w:next w:val="Standaard"/>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hopg6">
    <w:name w:val="toc 6"/>
    <w:basedOn w:val="Standaard"/>
    <w:next w:val="Standaard"/>
    <w:autoRedefine/>
    <w:rsid w:val="00CF49CC"/>
    <w:pPr>
      <w:spacing w:line="240" w:lineRule="auto"/>
      <w:ind w:left="960"/>
    </w:pPr>
    <w:rPr>
      <w:rFonts w:ascii="Arial" w:eastAsia="Times New Roman" w:hAnsi="Arial" w:cs="Times New Roman"/>
      <w:sz w:val="20"/>
      <w:szCs w:val="20"/>
    </w:rPr>
  </w:style>
  <w:style w:type="paragraph" w:styleId="Inhopg7">
    <w:name w:val="toc 7"/>
    <w:basedOn w:val="Standaard"/>
    <w:next w:val="Standaard"/>
    <w:autoRedefine/>
    <w:rsid w:val="00CF49CC"/>
    <w:pPr>
      <w:spacing w:line="240" w:lineRule="auto"/>
      <w:ind w:left="1200"/>
    </w:pPr>
    <w:rPr>
      <w:rFonts w:ascii="Arial" w:eastAsia="Times New Roman" w:hAnsi="Arial" w:cs="Times New Roman"/>
      <w:sz w:val="20"/>
      <w:szCs w:val="20"/>
    </w:rPr>
  </w:style>
  <w:style w:type="paragraph" w:styleId="Inhopg8">
    <w:name w:val="toc 8"/>
    <w:basedOn w:val="Standaard"/>
    <w:next w:val="Standaard"/>
    <w:autoRedefine/>
    <w:rsid w:val="00CF49CC"/>
    <w:pPr>
      <w:spacing w:line="240" w:lineRule="auto"/>
      <w:ind w:left="1440"/>
    </w:pPr>
    <w:rPr>
      <w:rFonts w:ascii="Arial" w:eastAsia="Times New Roman" w:hAnsi="Arial" w:cs="Times New Roman"/>
      <w:sz w:val="20"/>
      <w:szCs w:val="20"/>
    </w:rPr>
  </w:style>
  <w:style w:type="paragraph" w:styleId="Inhopg9">
    <w:name w:val="toc 9"/>
    <w:basedOn w:val="Standaard"/>
    <w:next w:val="Standaard"/>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Standaard"/>
    <w:qFormat/>
    <w:rsid w:val="00FF418D"/>
    <w:pPr>
      <w:ind w:left="2268" w:hanging="567"/>
    </w:pPr>
    <w:rPr>
      <w:sz w:val="20"/>
    </w:rPr>
  </w:style>
  <w:style w:type="paragraph" w:customStyle="1" w:styleId="Bullet1text">
    <w:name w:val="Bullet 1 text"/>
    <w:basedOn w:val="Standaard"/>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Standaard"/>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Standaard"/>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Standaard"/>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Standaard"/>
    <w:qFormat/>
    <w:rsid w:val="008310C9"/>
    <w:pPr>
      <w:numPr>
        <w:numId w:val="40"/>
      </w:numPr>
      <w:spacing w:after="120" w:line="240" w:lineRule="auto"/>
      <w:jc w:val="both"/>
    </w:pPr>
    <w:rPr>
      <w:rFonts w:eastAsia="Times New Roman" w:cs="Times New Roman"/>
      <w:sz w:val="22"/>
      <w:szCs w:val="20"/>
      <w:lang w:eastAsia="en-GB"/>
    </w:rPr>
  </w:style>
  <w:style w:type="paragraph" w:customStyle="1" w:styleId="List1text">
    <w:name w:val="List 1 text"/>
    <w:basedOn w:val="Standaard"/>
    <w:qFormat/>
    <w:rsid w:val="008310C9"/>
    <w:pPr>
      <w:spacing w:after="120" w:line="240" w:lineRule="auto"/>
      <w:ind w:left="567"/>
      <w:jc w:val="both"/>
    </w:pPr>
    <w:rPr>
      <w:rFonts w:eastAsia="Times New Roman" w:cs="Times New Roman"/>
      <w:sz w:val="22"/>
      <w:szCs w:val="20"/>
      <w:lang w:eastAsia="en-GB"/>
    </w:rPr>
  </w:style>
  <w:style w:type="paragraph" w:styleId="Documentstructuur">
    <w:name w:val="Document Map"/>
    <w:basedOn w:val="Standaard"/>
    <w:link w:val="Documentstructuur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structuurChar">
    <w:name w:val="Documentstructuur Char"/>
    <w:basedOn w:val="Standaardalinea-lettertype"/>
    <w:link w:val="Documentstructuur"/>
    <w:rsid w:val="008972C3"/>
    <w:rPr>
      <w:rFonts w:ascii="Tahoma" w:eastAsia="Times New Roman" w:hAnsi="Tahoma" w:cs="Times New Roman"/>
      <w:sz w:val="20"/>
      <w:szCs w:val="24"/>
      <w:shd w:val="clear" w:color="auto" w:fill="000080"/>
      <w:lang w:val="de-DE" w:eastAsia="de-DE"/>
    </w:rPr>
  </w:style>
  <w:style w:type="character" w:styleId="GevolgdeHyperlink">
    <w:name w:val="FollowedHyperlink"/>
    <w:rsid w:val="008972C3"/>
    <w:rPr>
      <w:color w:val="800080"/>
      <w:u w:val="single"/>
    </w:rPr>
  </w:style>
  <w:style w:type="paragraph" w:styleId="Normaalweb">
    <w:name w:val="Normal (Web)"/>
    <w:basedOn w:val="Standaard"/>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Lijstmetafbeeldingen"/>
    <w:rsid w:val="00257E4A"/>
    <w:pPr>
      <w:tabs>
        <w:tab w:val="left" w:pos="1134"/>
        <w:tab w:val="right" w:pos="9781"/>
      </w:tabs>
    </w:pPr>
  </w:style>
  <w:style w:type="character" w:styleId="Nadruk">
    <w:name w:val="Emphasis"/>
    <w:rsid w:val="008972C3"/>
    <w:rPr>
      <w:i/>
      <w:iCs/>
    </w:rPr>
  </w:style>
  <w:style w:type="character" w:styleId="HTML-cita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Standaardtabel"/>
    <w:next w:val="Tabelraster"/>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vaninhoudsopgave">
    <w:name w:val="TOC Heading"/>
    <w:basedOn w:val="Kop1"/>
    <w:next w:val="Standaard"/>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Standaard"/>
    <w:link w:val="TextedesaisieCar"/>
    <w:rsid w:val="00EA4F29"/>
    <w:rPr>
      <w:color w:val="000000" w:themeColor="text1"/>
      <w:sz w:val="22"/>
    </w:rPr>
  </w:style>
  <w:style w:type="character" w:customStyle="1" w:styleId="TextedesaisieCar">
    <w:name w:val="Texte de saisie Car"/>
    <w:basedOn w:val="Standaardalinea-lettertype"/>
    <w:link w:val="Textedesaisie"/>
    <w:rsid w:val="00EA4F29"/>
    <w:rPr>
      <w:color w:val="000000" w:themeColor="text1"/>
      <w:lang w:val="en-GB"/>
    </w:rPr>
  </w:style>
  <w:style w:type="paragraph" w:customStyle="1" w:styleId="AnnexTablecaption">
    <w:name w:val="Annex Table caption"/>
    <w:basedOn w:val="Plattetekst"/>
    <w:qFormat/>
    <w:rsid w:val="002176C4"/>
    <w:pPr>
      <w:numPr>
        <w:numId w:val="19"/>
      </w:numPr>
      <w:jc w:val="center"/>
    </w:pPr>
    <w:rPr>
      <w:i/>
      <w:color w:val="00558C"/>
      <w:lang w:eastAsia="en-GB"/>
    </w:rPr>
  </w:style>
  <w:style w:type="paragraph" w:customStyle="1" w:styleId="Figurecaption">
    <w:name w:val="Figure caption"/>
    <w:basedOn w:val="Bijschrift"/>
    <w:next w:val="Standaard"/>
    <w:qFormat/>
    <w:rsid w:val="00DD69FB"/>
    <w:pPr>
      <w:numPr>
        <w:numId w:val="6"/>
      </w:numPr>
      <w:spacing w:before="240" w:after="240"/>
      <w:jc w:val="center"/>
    </w:pPr>
    <w:rPr>
      <w:b w:val="0"/>
      <w:u w:val="none"/>
    </w:rPr>
  </w:style>
  <w:style w:type="paragraph" w:styleId="Geenafstand">
    <w:name w:val="No Spacing"/>
    <w:uiPriority w:val="1"/>
    <w:qFormat/>
    <w:rsid w:val="00C55EFB"/>
    <w:pPr>
      <w:spacing w:after="0" w:line="240" w:lineRule="auto"/>
    </w:pPr>
    <w:rPr>
      <w:sz w:val="18"/>
      <w:lang w:val="en-GB"/>
    </w:rPr>
  </w:style>
  <w:style w:type="paragraph" w:customStyle="1" w:styleId="Abbreviations">
    <w:name w:val="Abbreviations"/>
    <w:basedOn w:val="Standaard"/>
    <w:qFormat/>
    <w:rsid w:val="000B577B"/>
    <w:pPr>
      <w:spacing w:after="60"/>
      <w:ind w:left="1418" w:hanging="1418"/>
    </w:pPr>
    <w:rPr>
      <w:sz w:val="22"/>
    </w:rPr>
  </w:style>
  <w:style w:type="paragraph" w:customStyle="1" w:styleId="Tableheading">
    <w:name w:val="Table heading"/>
    <w:basedOn w:val="Standaard"/>
    <w:qFormat/>
    <w:rsid w:val="00983287"/>
    <w:pPr>
      <w:spacing w:before="60" w:after="60"/>
      <w:ind w:left="113" w:right="113"/>
      <w:jc w:val="center"/>
    </w:pPr>
    <w:rPr>
      <w:b/>
      <w:color w:val="00558C"/>
      <w:sz w:val="20"/>
      <w:lang w:val="en-US"/>
    </w:rPr>
  </w:style>
  <w:style w:type="paragraph" w:customStyle="1" w:styleId="AppendixtitleHead1">
    <w:name w:val="Appendix title (Head 1)"/>
    <w:next w:val="Plattetekst"/>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Standaard"/>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Standaard"/>
    <w:next w:val="Standaard"/>
    <w:rsid w:val="0026038D"/>
    <w:rPr>
      <w:caps/>
      <w:color w:val="00558C"/>
      <w:sz w:val="50"/>
    </w:rPr>
  </w:style>
  <w:style w:type="paragraph" w:customStyle="1" w:styleId="Documentdate">
    <w:name w:val="Document date"/>
    <w:basedOn w:val="Standaard"/>
    <w:rsid w:val="004E0BBB"/>
    <w:rPr>
      <w:b/>
      <w:color w:val="00558C"/>
      <w:sz w:val="28"/>
    </w:rPr>
  </w:style>
  <w:style w:type="paragraph" w:customStyle="1" w:styleId="Footerportrait">
    <w:name w:val="Footer portrait"/>
    <w:basedOn w:val="Standaard"/>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Tekstvantijdelijkeaanduiding">
    <w:name w:val="Placeholder Text"/>
    <w:basedOn w:val="Standaardalinea-lettertype"/>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hopg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el">
    <w:name w:val="Title"/>
    <w:basedOn w:val="Standaard"/>
    <w:link w:val="Titel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elChar">
    <w:name w:val="Titel Char"/>
    <w:basedOn w:val="Standaardalinea-lettertype"/>
    <w:link w:val="Titel"/>
    <w:rsid w:val="00693B1F"/>
    <w:rPr>
      <w:rFonts w:ascii="Arial" w:eastAsia="Times New Roman" w:hAnsi="Arial" w:cs="Arial"/>
      <w:b/>
      <w:bCs/>
      <w:kern w:val="28"/>
      <w:sz w:val="32"/>
      <w:szCs w:val="32"/>
      <w:lang w:val="en-GB" w:eastAsia="en-GB"/>
    </w:rPr>
  </w:style>
  <w:style w:type="paragraph" w:styleId="Revisie">
    <w:name w:val="Revision"/>
    <w:hidden/>
    <w:uiPriority w:val="99"/>
    <w:semiHidden/>
    <w:rsid w:val="00B250D6"/>
    <w:pPr>
      <w:spacing w:after="0" w:line="240" w:lineRule="auto"/>
    </w:pPr>
    <w:rPr>
      <w:sz w:val="18"/>
      <w:lang w:val="en-GB"/>
    </w:rPr>
  </w:style>
  <w:style w:type="paragraph" w:customStyle="1" w:styleId="Referencetext">
    <w:name w:val="Reference text"/>
    <w:basedOn w:val="Standaard"/>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Kop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Standaard"/>
    <w:link w:val="MRNChar"/>
    <w:rsid w:val="00E86147"/>
    <w:rPr>
      <w:b/>
      <w:color w:val="00558C"/>
      <w:sz w:val="28"/>
    </w:rPr>
  </w:style>
  <w:style w:type="character" w:customStyle="1" w:styleId="MRNChar">
    <w:name w:val="MRN Char"/>
    <w:basedOn w:val="Standaardalinea-lettertype"/>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ardalinea-lettertype"/>
    <w:link w:val="Revokes"/>
    <w:rsid w:val="003F70D2"/>
    <w:rPr>
      <w:b/>
      <w:i/>
      <w:color w:val="00558C"/>
      <w:sz w:val="28"/>
      <w:lang w:val="en-GB"/>
    </w:rPr>
  </w:style>
  <w:style w:type="paragraph" w:customStyle="1" w:styleId="Referencelist">
    <w:name w:val="Reference list"/>
    <w:basedOn w:val="Standaard"/>
    <w:qFormat/>
    <w:rsid w:val="00CF10E3"/>
    <w:pPr>
      <w:numPr>
        <w:numId w:val="9"/>
      </w:numPr>
      <w:spacing w:before="120" w:after="60" w:line="240" w:lineRule="auto"/>
      <w:jc w:val="both"/>
    </w:pPr>
    <w:rPr>
      <w:rFonts w:eastAsia="Times New Roman" w:cs="Times New Roman"/>
      <w:sz w:val="22"/>
      <w:szCs w:val="20"/>
    </w:rPr>
  </w:style>
  <w:style w:type="paragraph" w:customStyle="1" w:styleId="Equationnumber">
    <w:name w:val="Equation number"/>
    <w:basedOn w:val="Plattetekst"/>
    <w:next w:val="Plattetekst"/>
    <w:link w:val="EquationnumberChar"/>
    <w:qFormat/>
    <w:rsid w:val="00835EA0"/>
    <w:pPr>
      <w:numPr>
        <w:numId w:val="10"/>
      </w:numPr>
      <w:spacing w:before="60"/>
      <w:jc w:val="right"/>
    </w:pPr>
  </w:style>
  <w:style w:type="character" w:customStyle="1" w:styleId="EquationnumberChar">
    <w:name w:val="Equation number Char"/>
    <w:basedOn w:val="PlattetekstChar"/>
    <w:link w:val="Equationnumber"/>
    <w:rsid w:val="00835EA0"/>
    <w:rPr>
      <w:lang w:val="en-GB"/>
    </w:rPr>
  </w:style>
  <w:style w:type="paragraph" w:customStyle="1" w:styleId="Furtherreading">
    <w:name w:val="Further reading"/>
    <w:basedOn w:val="Plattetekst"/>
    <w:link w:val="FurtherreadingChar"/>
    <w:qFormat/>
    <w:rsid w:val="0022582A"/>
    <w:pPr>
      <w:numPr>
        <w:numId w:val="11"/>
      </w:numPr>
      <w:spacing w:before="60"/>
    </w:pPr>
  </w:style>
  <w:style w:type="character" w:customStyle="1" w:styleId="FurtherreadingChar">
    <w:name w:val="Further reading Char"/>
    <w:basedOn w:val="PlattetekstChar"/>
    <w:link w:val="Furtherreading"/>
    <w:rsid w:val="0022582A"/>
    <w:rPr>
      <w:lang w:val="en-GB"/>
    </w:rPr>
  </w:style>
  <w:style w:type="paragraph" w:customStyle="1" w:styleId="Documentrevisiontabletitle">
    <w:name w:val="Document revision table title"/>
    <w:basedOn w:val="Standaard"/>
    <w:rsid w:val="005D3920"/>
    <w:pPr>
      <w:spacing w:before="60" w:after="60"/>
      <w:ind w:left="113" w:right="113"/>
    </w:pPr>
    <w:rPr>
      <w:b/>
      <w:color w:val="00558C"/>
      <w:sz w:val="20"/>
    </w:rPr>
  </w:style>
  <w:style w:type="paragraph" w:customStyle="1" w:styleId="AnnexFigureCaption">
    <w:name w:val="Annex Figure Caption"/>
    <w:basedOn w:val="Plattetekst"/>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PlattetekstChar"/>
    <w:link w:val="AnnexFigureCaption"/>
    <w:rsid w:val="002176C4"/>
    <w:rPr>
      <w:i/>
      <w:color w:val="00558C"/>
      <w:lang w:val="en-GB" w:eastAsia="en-GB"/>
    </w:rPr>
  </w:style>
  <w:style w:type="paragraph" w:styleId="Lijstalinea">
    <w:name w:val="List Paragraph"/>
    <w:basedOn w:val="Standaard"/>
    <w:uiPriority w:val="34"/>
    <w:qFormat/>
    <w:rsid w:val="00DA03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82957">
      <w:bodyDiv w:val="1"/>
      <w:marLeft w:val="0"/>
      <w:marRight w:val="0"/>
      <w:marTop w:val="0"/>
      <w:marBottom w:val="0"/>
      <w:divBdr>
        <w:top w:val="none" w:sz="0" w:space="0" w:color="auto"/>
        <w:left w:val="none" w:sz="0" w:space="0" w:color="auto"/>
        <w:bottom w:val="none" w:sz="0" w:space="0" w:color="auto"/>
        <w:right w:val="none" w:sz="0" w:space="0" w:color="auto"/>
      </w:divBdr>
    </w:div>
    <w:div w:id="55655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3059\OneDrive%20-%20Port%20of%20Rotterdam\Desktop\CS%20Workgroup\Gxxxx%20Template%20for%20IALA%20Guidelines%20Ed%201.0%20January%20202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AFA19B23-50D7-4CE2-8186-4BC8D798E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92741A26-E415-4354-A59B-727535A8ED14}">
  <ds:schemaRefs>
    <ds:schemaRef ds:uri="http://schemas.openxmlformats.org/officeDocument/2006/bibliography"/>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Metadata/LabelInfo.xml><?xml version="1.0" encoding="utf-8"?>
<clbl:labelList xmlns:clbl="http://schemas.microsoft.com/office/2020/mipLabelMetadata">
  <clbl:label id="{30453998-4784-4b0e-bdb0-a8ba14eff494}" enabled="0" method="" siteId="{30453998-4784-4b0e-bdb0-a8ba14eff494}" removed="1"/>
</clbl:labelList>
</file>

<file path=docProps/app.xml><?xml version="1.0" encoding="utf-8"?>
<Properties xmlns="http://schemas.openxmlformats.org/officeDocument/2006/extended-properties" xmlns:vt="http://schemas.openxmlformats.org/officeDocument/2006/docPropsVTypes">
  <Template>Gxxxx Template for IALA Guidelines Ed 1.0 January 2021.dotx</Template>
  <TotalTime>229</TotalTime>
  <Pages>16</Pages>
  <Words>4405</Words>
  <Characters>24230</Characters>
  <Application>Microsoft Office Word</Application>
  <DocSecurity>0</DocSecurity>
  <Lines>201</Lines>
  <Paragraphs>57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28578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Ebben, Martijn</dc:creator>
  <cp:keywords/>
  <dc:description/>
  <cp:lastModifiedBy>Ebben, Martijn</cp:lastModifiedBy>
  <cp:revision>17</cp:revision>
  <cp:lastPrinted>2020-11-25T08:30:00Z</cp:lastPrinted>
  <dcterms:created xsi:type="dcterms:W3CDTF">2023-09-20T07:59:00Z</dcterms:created>
  <dcterms:modified xsi:type="dcterms:W3CDTF">2023-09-21T10:38:00Z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